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77A42" w14:textId="77777777" w:rsidR="00896FCF" w:rsidRDefault="00896FCF">
      <w:pPr>
        <w:rPr>
          <w:rFonts w:ascii="Times New Roman" w:hAnsi="Times New Roman" w:cs="Times New Roman"/>
          <w:b/>
          <w:sz w:val="28"/>
          <w:szCs w:val="28"/>
        </w:rPr>
      </w:pPr>
    </w:p>
    <w:p w14:paraId="1D1AD77F" w14:textId="066DD52B" w:rsidR="00926C94" w:rsidRPr="00F1725D" w:rsidRDefault="001F0AFB" w:rsidP="00FB5D57">
      <w:pPr>
        <w:pStyle w:val="Heading1"/>
        <w:jc w:val="center"/>
        <w:rPr>
          <w:b/>
          <w:bCs/>
        </w:rPr>
      </w:pPr>
      <w:r w:rsidRPr="00F1725D">
        <w:rPr>
          <w:b/>
          <w:bCs/>
        </w:rPr>
        <w:t>OER Publishing Program Large Project Grant Application Form</w:t>
      </w:r>
    </w:p>
    <w:p w14:paraId="47583BE2" w14:textId="2B5FFF79" w:rsidR="00963862" w:rsidRDefault="00963862">
      <w:pPr>
        <w:rPr>
          <w:sz w:val="28"/>
          <w:szCs w:val="28"/>
        </w:rPr>
      </w:pPr>
    </w:p>
    <w:p w14:paraId="1CD88420" w14:textId="6F50F893" w:rsidR="00896FCF" w:rsidRPr="00896FCF" w:rsidRDefault="007C01AC"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Applicants:</w:t>
      </w:r>
    </w:p>
    <w:p w14:paraId="45E2D69B" w14:textId="3366758D" w:rsidR="00B11C7D" w:rsidRPr="00AC745F" w:rsidRDefault="00896FCF" w:rsidP="00896FCF">
      <w:pPr>
        <w:pStyle w:val="ListParagraph"/>
        <w:numPr>
          <w:ilvl w:val="0"/>
          <w:numId w:val="2"/>
        </w:numPr>
        <w:rPr>
          <w:rFonts w:ascii="Times New Roman" w:hAnsi="Times New Roman" w:cs="Times New Roman"/>
        </w:rPr>
      </w:pPr>
      <w:r w:rsidRPr="00AC745F">
        <w:rPr>
          <w:rFonts w:ascii="Times New Roman" w:hAnsi="Times New Roman" w:cs="Times New Roman"/>
        </w:rPr>
        <w:t>Principal Applicant:</w:t>
      </w:r>
      <w:r w:rsidR="00145007" w:rsidRPr="00AC745F">
        <w:rPr>
          <w:rFonts w:ascii="Times New Roman" w:hAnsi="Times New Roman" w:cs="Times New Roman"/>
        </w:rPr>
        <w:t xml:space="preserve"> </w:t>
      </w:r>
      <w:r w:rsidR="00B11C7D" w:rsidRPr="00AC745F">
        <w:rPr>
          <w:rFonts w:ascii="Times New Roman" w:hAnsi="Times New Roman" w:cs="Times New Roman"/>
        </w:rPr>
        <w:t>________________________________</w:t>
      </w:r>
      <w:r w:rsidR="00901ED3" w:rsidRPr="00AC745F">
        <w:rPr>
          <w:rFonts w:ascii="Times New Roman" w:hAnsi="Times New Roman" w:cs="Times New Roman"/>
        </w:rPr>
        <w:t>_</w:t>
      </w:r>
    </w:p>
    <w:p w14:paraId="0938B407" w14:textId="3C1BF213" w:rsidR="00896FCF" w:rsidRPr="00AC745F" w:rsidRDefault="00B11C7D" w:rsidP="00896FCF">
      <w:pPr>
        <w:rPr>
          <w:rFonts w:ascii="Times New Roman" w:hAnsi="Times New Roman" w:cs="Times New Roman"/>
        </w:rPr>
      </w:pPr>
      <w:r w:rsidRPr="00AC745F">
        <w:rPr>
          <w:rFonts w:ascii="Times New Roman" w:hAnsi="Times New Roman" w:cs="Times New Roman"/>
        </w:rPr>
        <w:t xml:space="preserve">         </w:t>
      </w:r>
      <w:r w:rsidR="007C01AC">
        <w:rPr>
          <w:rFonts w:ascii="Times New Roman" w:hAnsi="Times New Roman" w:cs="Times New Roman"/>
        </w:rPr>
        <w:t xml:space="preserve">  </w:t>
      </w:r>
      <w:r w:rsidRPr="00AC745F">
        <w:rPr>
          <w:rFonts w:ascii="Times New Roman" w:hAnsi="Times New Roman" w:cs="Times New Roman"/>
        </w:rPr>
        <w:t xml:space="preserve"> </w:t>
      </w:r>
      <w:r w:rsidR="00896FCF" w:rsidRPr="00AC745F">
        <w:rPr>
          <w:rFonts w:ascii="Times New Roman" w:hAnsi="Times New Roman" w:cs="Times New Roman"/>
        </w:rPr>
        <w:t>Department/Faculty:</w:t>
      </w:r>
      <w:r w:rsidRPr="00AC745F">
        <w:rPr>
          <w:rFonts w:ascii="Times New Roman" w:hAnsi="Times New Roman" w:cs="Times New Roman"/>
        </w:rPr>
        <w:t xml:space="preserve"> _________________________________</w:t>
      </w:r>
    </w:p>
    <w:p w14:paraId="6548FD1A" w14:textId="172298A0" w:rsidR="00B11C7D" w:rsidRPr="00AC745F" w:rsidRDefault="00896FCF" w:rsidP="00896FCF">
      <w:pPr>
        <w:rPr>
          <w:rFonts w:ascii="Times New Roman" w:hAnsi="Times New Roman" w:cs="Times New Roman"/>
        </w:rPr>
      </w:pPr>
      <w:r w:rsidRPr="00AC745F">
        <w:rPr>
          <w:rFonts w:ascii="Times New Roman" w:hAnsi="Times New Roman" w:cs="Times New Roman"/>
        </w:rPr>
        <w:t xml:space="preserve">       </w:t>
      </w:r>
      <w:r w:rsidR="00B11C7D" w:rsidRPr="00AC745F">
        <w:rPr>
          <w:rFonts w:ascii="Times New Roman" w:hAnsi="Times New Roman" w:cs="Times New Roman"/>
        </w:rPr>
        <w:t xml:space="preserve">    </w:t>
      </w:r>
      <w:r w:rsidR="007C01AC">
        <w:rPr>
          <w:rFonts w:ascii="Times New Roman" w:hAnsi="Times New Roman" w:cs="Times New Roman"/>
        </w:rPr>
        <w:t xml:space="preserve">  </w:t>
      </w:r>
      <w:r w:rsidR="00B11C7D" w:rsidRPr="00AC745F">
        <w:rPr>
          <w:rFonts w:ascii="Times New Roman" w:hAnsi="Times New Roman" w:cs="Times New Roman"/>
        </w:rPr>
        <w:t xml:space="preserve">                       </w:t>
      </w:r>
      <w:r w:rsidRPr="00AC745F">
        <w:rPr>
          <w:rFonts w:ascii="Times New Roman" w:hAnsi="Times New Roman" w:cs="Times New Roman"/>
        </w:rPr>
        <w:t>Title:</w:t>
      </w:r>
      <w:r w:rsidR="00B11C7D" w:rsidRPr="00AC745F">
        <w:rPr>
          <w:rFonts w:ascii="Times New Roman" w:hAnsi="Times New Roman" w:cs="Times New Roman"/>
        </w:rPr>
        <w:t xml:space="preserve"> _________________________________</w:t>
      </w:r>
      <w:r w:rsidRPr="00AC745F">
        <w:rPr>
          <w:rFonts w:ascii="Times New Roman" w:hAnsi="Times New Roman" w:cs="Times New Roman"/>
        </w:rPr>
        <w:tab/>
      </w:r>
      <w:r w:rsidRPr="00AC745F">
        <w:rPr>
          <w:rFonts w:ascii="Times New Roman" w:hAnsi="Times New Roman" w:cs="Times New Roman"/>
        </w:rPr>
        <w:tab/>
      </w:r>
      <w:r w:rsidRPr="00AC745F">
        <w:rPr>
          <w:rFonts w:ascii="Times New Roman" w:hAnsi="Times New Roman" w:cs="Times New Roman"/>
        </w:rPr>
        <w:tab/>
      </w:r>
      <w:r w:rsidRPr="00AC745F">
        <w:rPr>
          <w:rFonts w:ascii="Times New Roman" w:hAnsi="Times New Roman" w:cs="Times New Roman"/>
        </w:rPr>
        <w:tab/>
      </w:r>
    </w:p>
    <w:p w14:paraId="52FEF0C7" w14:textId="2545DDCF" w:rsidR="00896FCF" w:rsidRPr="00AC745F" w:rsidRDefault="00B11C7D" w:rsidP="00896FCF">
      <w:pPr>
        <w:rPr>
          <w:rFonts w:ascii="Times New Roman" w:hAnsi="Times New Roman" w:cs="Times New Roman"/>
        </w:rPr>
      </w:pPr>
      <w:r w:rsidRPr="00AC745F">
        <w:rPr>
          <w:rFonts w:ascii="Times New Roman" w:hAnsi="Times New Roman" w:cs="Times New Roman"/>
        </w:rPr>
        <w:t xml:space="preserve">             </w:t>
      </w:r>
      <w:r w:rsidR="007C01AC">
        <w:rPr>
          <w:rFonts w:ascii="Times New Roman" w:hAnsi="Times New Roman" w:cs="Times New Roman"/>
        </w:rPr>
        <w:t xml:space="preserve">  </w:t>
      </w:r>
      <w:r w:rsidRPr="00AC745F">
        <w:rPr>
          <w:rFonts w:ascii="Times New Roman" w:hAnsi="Times New Roman" w:cs="Times New Roman"/>
        </w:rPr>
        <w:t xml:space="preserve">            </w:t>
      </w:r>
      <w:r w:rsidR="00AA7D25" w:rsidRPr="00AC745F">
        <w:rPr>
          <w:rFonts w:ascii="Times New Roman" w:hAnsi="Times New Roman" w:cs="Times New Roman"/>
        </w:rPr>
        <w:t xml:space="preserve">       Email</w:t>
      </w:r>
      <w:r w:rsidR="00896FCF" w:rsidRPr="00AC745F">
        <w:rPr>
          <w:rFonts w:ascii="Times New Roman" w:hAnsi="Times New Roman" w:cs="Times New Roman"/>
        </w:rPr>
        <w:t xml:space="preserve">: </w:t>
      </w:r>
      <w:r w:rsidRPr="00AC745F">
        <w:rPr>
          <w:rFonts w:ascii="Times New Roman" w:hAnsi="Times New Roman" w:cs="Times New Roman"/>
        </w:rPr>
        <w:t>_________________________________</w:t>
      </w:r>
    </w:p>
    <w:p w14:paraId="796C128C" w14:textId="105D089B" w:rsidR="001D7A45" w:rsidRDefault="001D7A45" w:rsidP="00896FCF">
      <w:pPr>
        <w:pStyle w:val="ListParagraph"/>
        <w:numPr>
          <w:ilvl w:val="0"/>
          <w:numId w:val="2"/>
        </w:numPr>
        <w:rPr>
          <w:rFonts w:ascii="Times New Roman" w:hAnsi="Times New Roman" w:cs="Times New Roman"/>
        </w:rPr>
      </w:pPr>
      <w:r>
        <w:rPr>
          <w:rFonts w:ascii="Times New Roman" w:hAnsi="Times New Roman" w:cs="Times New Roman"/>
        </w:rPr>
        <w:t>Co-Applicant</w:t>
      </w:r>
      <w:r w:rsidR="007C01AC">
        <w:rPr>
          <w:rFonts w:ascii="Times New Roman" w:hAnsi="Times New Roman" w:cs="Times New Roman"/>
        </w:rPr>
        <w:t>(s)</w:t>
      </w:r>
      <w:r>
        <w:rPr>
          <w:rFonts w:ascii="Times New Roman" w:hAnsi="Times New Roman" w:cs="Times New Roman"/>
        </w:rPr>
        <w:t>:</w:t>
      </w:r>
    </w:p>
    <w:p w14:paraId="0427524E" w14:textId="59F1AB54" w:rsidR="001D7A45" w:rsidRPr="000E21C6" w:rsidRDefault="000E21C6" w:rsidP="000E21C6">
      <w:pPr>
        <w:ind w:left="425"/>
        <w:rPr>
          <w:rFonts w:ascii="Times New Roman" w:hAnsi="Times New Roman" w:cs="Times New Roman"/>
        </w:rPr>
      </w:pPr>
      <w:r>
        <w:rPr>
          <w:rFonts w:ascii="Times New Roman" w:hAnsi="Times New Roman" w:cs="Times New Roman"/>
        </w:rPr>
        <w:t xml:space="preserve">      </w:t>
      </w:r>
      <w:r w:rsidR="001D7A45" w:rsidRPr="000E21C6">
        <w:rPr>
          <w:rFonts w:ascii="Times New Roman" w:hAnsi="Times New Roman" w:cs="Times New Roman"/>
        </w:rPr>
        <w:t>Department/Faculty: _________________________________</w:t>
      </w:r>
    </w:p>
    <w:p w14:paraId="738D3CB8" w14:textId="6099A7DC" w:rsidR="001D7A45" w:rsidRPr="000E21C6" w:rsidRDefault="001D7A45" w:rsidP="000E21C6">
      <w:pPr>
        <w:ind w:left="425"/>
        <w:rPr>
          <w:rFonts w:ascii="Times New Roman" w:hAnsi="Times New Roman" w:cs="Times New Roman"/>
        </w:rPr>
      </w:pPr>
      <w:r w:rsidRPr="000E21C6">
        <w:rPr>
          <w:rFonts w:ascii="Times New Roman" w:hAnsi="Times New Roman" w:cs="Times New Roman"/>
        </w:rPr>
        <w:t xml:space="preserve">       </w:t>
      </w:r>
      <w:r w:rsidR="007C01AC" w:rsidRPr="000E21C6">
        <w:rPr>
          <w:rFonts w:ascii="Times New Roman" w:hAnsi="Times New Roman" w:cs="Times New Roman"/>
        </w:rPr>
        <w:t xml:space="preserve">                </w:t>
      </w:r>
      <w:r w:rsidR="000E21C6">
        <w:rPr>
          <w:rFonts w:ascii="Times New Roman" w:hAnsi="Times New Roman" w:cs="Times New Roman"/>
        </w:rPr>
        <w:t xml:space="preserve">      </w:t>
      </w:r>
      <w:r w:rsidR="007C01AC" w:rsidRPr="000E21C6">
        <w:rPr>
          <w:rFonts w:ascii="Times New Roman" w:hAnsi="Times New Roman" w:cs="Times New Roman"/>
        </w:rPr>
        <w:t xml:space="preserve"> </w:t>
      </w:r>
      <w:r w:rsidRPr="000E21C6">
        <w:rPr>
          <w:rFonts w:ascii="Times New Roman" w:hAnsi="Times New Roman" w:cs="Times New Roman"/>
        </w:rPr>
        <w:t>Title: _________________________________</w:t>
      </w:r>
      <w:r w:rsidRPr="000E21C6">
        <w:rPr>
          <w:rFonts w:ascii="Times New Roman" w:hAnsi="Times New Roman" w:cs="Times New Roman"/>
        </w:rPr>
        <w:tab/>
      </w:r>
      <w:r w:rsidRPr="000E21C6">
        <w:rPr>
          <w:rFonts w:ascii="Times New Roman" w:hAnsi="Times New Roman" w:cs="Times New Roman"/>
        </w:rPr>
        <w:tab/>
      </w:r>
      <w:r w:rsidRPr="000E21C6">
        <w:rPr>
          <w:rFonts w:ascii="Times New Roman" w:hAnsi="Times New Roman" w:cs="Times New Roman"/>
        </w:rPr>
        <w:tab/>
      </w:r>
      <w:r w:rsidRPr="000E21C6">
        <w:rPr>
          <w:rFonts w:ascii="Times New Roman" w:hAnsi="Times New Roman" w:cs="Times New Roman"/>
        </w:rPr>
        <w:tab/>
      </w:r>
    </w:p>
    <w:p w14:paraId="74074437" w14:textId="01C99B7C" w:rsidR="001D7A45" w:rsidRPr="002442A6" w:rsidRDefault="001D7A45" w:rsidP="001D7A45">
      <w:pPr>
        <w:ind w:left="360"/>
        <w:rPr>
          <w:rFonts w:ascii="Times New Roman" w:hAnsi="Times New Roman" w:cs="Times New Roman"/>
        </w:rPr>
      </w:pPr>
      <w:r w:rsidRPr="001D7A45">
        <w:rPr>
          <w:rFonts w:ascii="Times New Roman" w:hAnsi="Times New Roman" w:cs="Times New Roman"/>
        </w:rPr>
        <w:t xml:space="preserve">                             Email: _________________________________</w:t>
      </w:r>
    </w:p>
    <w:p w14:paraId="42107B29" w14:textId="77777777" w:rsidR="001D7A45" w:rsidRDefault="001D7A45" w:rsidP="002442A6">
      <w:pPr>
        <w:pStyle w:val="ListParagraph"/>
        <w:rPr>
          <w:rFonts w:ascii="Times New Roman" w:hAnsi="Times New Roman" w:cs="Times New Roman"/>
        </w:rPr>
      </w:pPr>
    </w:p>
    <w:p w14:paraId="4251F108" w14:textId="47CF256C" w:rsidR="00896FCF" w:rsidRPr="00AC745F" w:rsidRDefault="007C01AC" w:rsidP="0019223F">
      <w:pPr>
        <w:pStyle w:val="ListParagraph"/>
        <w:numPr>
          <w:ilvl w:val="0"/>
          <w:numId w:val="13"/>
        </w:numPr>
        <w:rPr>
          <w:rFonts w:ascii="Times New Roman" w:hAnsi="Times New Roman" w:cs="Times New Roman"/>
        </w:rPr>
      </w:pPr>
      <w:r>
        <w:rPr>
          <w:rFonts w:ascii="Times New Roman" w:hAnsi="Times New Roman" w:cs="Times New Roman"/>
        </w:rPr>
        <w:t>Please list any other</w:t>
      </w:r>
      <w:r w:rsidR="00896FCF" w:rsidRPr="00AC745F">
        <w:rPr>
          <w:rFonts w:ascii="Times New Roman" w:hAnsi="Times New Roman" w:cs="Times New Roman"/>
        </w:rPr>
        <w:t xml:space="preserve"> team members (and their institut</w:t>
      </w:r>
      <w:r w:rsidR="00AC745F" w:rsidRPr="00AC745F">
        <w:rPr>
          <w:rFonts w:ascii="Times New Roman" w:hAnsi="Times New Roman" w:cs="Times New Roman"/>
        </w:rPr>
        <w:t>ional</w:t>
      </w:r>
      <w:r w:rsidR="00896FCF" w:rsidRPr="00AC745F">
        <w:rPr>
          <w:rFonts w:ascii="Times New Roman" w:hAnsi="Times New Roman" w:cs="Times New Roman"/>
        </w:rPr>
        <w:t xml:space="preserve"> affiliations) to work on this project, such as other faculty, graduate students, etc., if applicable.</w:t>
      </w:r>
    </w:p>
    <w:p w14:paraId="177814BA" w14:textId="77777777" w:rsidR="00896FCF" w:rsidRPr="00AC745F" w:rsidRDefault="00896FCF" w:rsidP="00896FCF">
      <w:pPr>
        <w:rPr>
          <w:rFonts w:ascii="Times New Roman" w:hAnsi="Times New Roman" w:cs="Times New Roman"/>
        </w:rPr>
      </w:pPr>
    </w:p>
    <w:p w14:paraId="59E01A75" w14:textId="6964F09B" w:rsidR="00896FCF" w:rsidRPr="00394D6F"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Project Description</w:t>
      </w:r>
    </w:p>
    <w:p w14:paraId="606F5DEC" w14:textId="33B9BE3C"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Please indicate with a check mark or an x the option that best describes your proposed project.</w:t>
      </w:r>
    </w:p>
    <w:p w14:paraId="77C3D4CB" w14:textId="77777777" w:rsidR="00B11C7D" w:rsidRPr="00AC745F" w:rsidRDefault="00B11C7D" w:rsidP="00B11C7D">
      <w:pPr>
        <w:pStyle w:val="ListParagraph"/>
        <w:rPr>
          <w:rFonts w:ascii="Times New Roman" w:hAnsi="Times New Roman" w:cs="Times New Roman"/>
        </w:rPr>
      </w:pPr>
    </w:p>
    <w:tbl>
      <w:tblPr>
        <w:tblStyle w:val="TableGrid"/>
        <w:tblW w:w="0" w:type="auto"/>
        <w:tblInd w:w="421" w:type="dxa"/>
        <w:tblLook w:val="04A0" w:firstRow="1" w:lastRow="0" w:firstColumn="1" w:lastColumn="0" w:noHBand="0" w:noVBand="1"/>
      </w:tblPr>
      <w:tblGrid>
        <w:gridCol w:w="606"/>
        <w:gridCol w:w="3970"/>
        <w:gridCol w:w="606"/>
        <w:gridCol w:w="3747"/>
      </w:tblGrid>
      <w:tr w:rsidR="00B11C7D" w:rsidRPr="00AC745F" w14:paraId="763C3EDF" w14:textId="77777777" w:rsidTr="00053184">
        <w:tc>
          <w:tcPr>
            <w:tcW w:w="708" w:type="dxa"/>
          </w:tcPr>
          <w:p w14:paraId="43445CD7" w14:textId="77777777" w:rsidR="00B11C7D" w:rsidRPr="00AC745F" w:rsidRDefault="00B11C7D" w:rsidP="00B11C7D">
            <w:pPr>
              <w:pStyle w:val="ListParagraph"/>
              <w:ind w:left="0"/>
              <w:rPr>
                <w:rFonts w:ascii="Times New Roman" w:hAnsi="Times New Roman" w:cs="Times New Roman"/>
              </w:rPr>
            </w:pPr>
          </w:p>
        </w:tc>
        <w:tc>
          <w:tcPr>
            <w:tcW w:w="4536" w:type="dxa"/>
          </w:tcPr>
          <w:p w14:paraId="30AA7721" w14:textId="6C744923"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Open textbook</w:t>
            </w:r>
          </w:p>
        </w:tc>
        <w:tc>
          <w:tcPr>
            <w:tcW w:w="709" w:type="dxa"/>
          </w:tcPr>
          <w:p w14:paraId="16A8EA5B" w14:textId="77777777" w:rsidR="00B11C7D" w:rsidRPr="00AC745F" w:rsidRDefault="00B11C7D" w:rsidP="00B11C7D">
            <w:pPr>
              <w:pStyle w:val="ListParagraph"/>
              <w:ind w:left="0"/>
              <w:rPr>
                <w:rFonts w:ascii="Times New Roman" w:hAnsi="Times New Roman" w:cs="Times New Roman"/>
              </w:rPr>
            </w:pPr>
          </w:p>
        </w:tc>
        <w:tc>
          <w:tcPr>
            <w:tcW w:w="4416" w:type="dxa"/>
          </w:tcPr>
          <w:p w14:paraId="693375D4" w14:textId="134F4DBF"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Web Resources</w:t>
            </w:r>
          </w:p>
        </w:tc>
      </w:tr>
      <w:tr w:rsidR="00B11C7D" w:rsidRPr="00AC745F" w14:paraId="53CC6143" w14:textId="77777777" w:rsidTr="00053184">
        <w:tc>
          <w:tcPr>
            <w:tcW w:w="708" w:type="dxa"/>
          </w:tcPr>
          <w:p w14:paraId="0044F0B2" w14:textId="77777777" w:rsidR="00B11C7D" w:rsidRPr="00AC745F" w:rsidRDefault="00B11C7D" w:rsidP="00B11C7D">
            <w:pPr>
              <w:pStyle w:val="ListParagraph"/>
              <w:ind w:left="0"/>
              <w:rPr>
                <w:rFonts w:ascii="Times New Roman" w:hAnsi="Times New Roman" w:cs="Times New Roman"/>
              </w:rPr>
            </w:pPr>
          </w:p>
        </w:tc>
        <w:tc>
          <w:tcPr>
            <w:tcW w:w="4536" w:type="dxa"/>
          </w:tcPr>
          <w:p w14:paraId="6FD27D8E" w14:textId="44C134F9"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 xml:space="preserve">Transformation of </w:t>
            </w:r>
            <w:r w:rsidR="00896010">
              <w:rPr>
                <w:rFonts w:ascii="Times New Roman" w:hAnsi="Times New Roman" w:cs="Times New Roman"/>
              </w:rPr>
              <w:t xml:space="preserve">class </w:t>
            </w:r>
            <w:r w:rsidRPr="00AC745F">
              <w:rPr>
                <w:rFonts w:ascii="Times New Roman" w:hAnsi="Times New Roman" w:cs="Times New Roman"/>
              </w:rPr>
              <w:t>notes to OER</w:t>
            </w:r>
          </w:p>
        </w:tc>
        <w:tc>
          <w:tcPr>
            <w:tcW w:w="709" w:type="dxa"/>
          </w:tcPr>
          <w:p w14:paraId="7927A6D2" w14:textId="77777777" w:rsidR="00B11C7D" w:rsidRPr="00AC745F" w:rsidRDefault="00B11C7D" w:rsidP="00B11C7D">
            <w:pPr>
              <w:pStyle w:val="ListParagraph"/>
              <w:ind w:left="0"/>
              <w:rPr>
                <w:rFonts w:ascii="Times New Roman" w:hAnsi="Times New Roman" w:cs="Times New Roman"/>
              </w:rPr>
            </w:pPr>
          </w:p>
        </w:tc>
        <w:tc>
          <w:tcPr>
            <w:tcW w:w="4416" w:type="dxa"/>
          </w:tcPr>
          <w:p w14:paraId="0137C6A5" w14:textId="0D367BA6"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Videos</w:t>
            </w:r>
          </w:p>
        </w:tc>
      </w:tr>
      <w:tr w:rsidR="00B11C7D" w:rsidRPr="00AC745F" w14:paraId="5A2D7CCA" w14:textId="77777777" w:rsidTr="00053184">
        <w:tc>
          <w:tcPr>
            <w:tcW w:w="708" w:type="dxa"/>
          </w:tcPr>
          <w:p w14:paraId="62BC1F74" w14:textId="77777777" w:rsidR="00B11C7D" w:rsidRPr="00AC745F" w:rsidRDefault="00B11C7D" w:rsidP="00B11C7D">
            <w:pPr>
              <w:pStyle w:val="ListParagraph"/>
              <w:ind w:left="0"/>
              <w:rPr>
                <w:rFonts w:ascii="Times New Roman" w:hAnsi="Times New Roman" w:cs="Times New Roman"/>
              </w:rPr>
            </w:pPr>
          </w:p>
        </w:tc>
        <w:tc>
          <w:tcPr>
            <w:tcW w:w="4536" w:type="dxa"/>
          </w:tcPr>
          <w:p w14:paraId="660FA1D2" w14:textId="04865DEB"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Assessment tools</w:t>
            </w:r>
          </w:p>
        </w:tc>
        <w:tc>
          <w:tcPr>
            <w:tcW w:w="709" w:type="dxa"/>
          </w:tcPr>
          <w:p w14:paraId="00BFD8B9" w14:textId="77777777" w:rsidR="00B11C7D" w:rsidRPr="00AC745F" w:rsidRDefault="00B11C7D" w:rsidP="00B11C7D">
            <w:pPr>
              <w:pStyle w:val="ListParagraph"/>
              <w:ind w:left="0"/>
              <w:rPr>
                <w:rFonts w:ascii="Times New Roman" w:hAnsi="Times New Roman" w:cs="Times New Roman"/>
              </w:rPr>
            </w:pPr>
          </w:p>
        </w:tc>
        <w:tc>
          <w:tcPr>
            <w:tcW w:w="4416" w:type="dxa"/>
          </w:tcPr>
          <w:p w14:paraId="5AE9E61B" w14:textId="260BECFA"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Animations</w:t>
            </w:r>
          </w:p>
        </w:tc>
      </w:tr>
      <w:tr w:rsidR="00B11C7D" w:rsidRPr="00AC745F" w14:paraId="720E87B9" w14:textId="77777777" w:rsidTr="00053184">
        <w:tc>
          <w:tcPr>
            <w:tcW w:w="708" w:type="dxa"/>
          </w:tcPr>
          <w:p w14:paraId="1E1934AA" w14:textId="77777777" w:rsidR="00B11C7D" w:rsidRPr="00AC745F" w:rsidRDefault="00B11C7D" w:rsidP="00B11C7D">
            <w:pPr>
              <w:pStyle w:val="ListParagraph"/>
              <w:ind w:left="0"/>
              <w:rPr>
                <w:rFonts w:ascii="Times New Roman" w:hAnsi="Times New Roman" w:cs="Times New Roman"/>
              </w:rPr>
            </w:pPr>
          </w:p>
        </w:tc>
        <w:tc>
          <w:tcPr>
            <w:tcW w:w="4536" w:type="dxa"/>
          </w:tcPr>
          <w:p w14:paraId="48062B15" w14:textId="28F6997D"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Power Point slide deck</w:t>
            </w:r>
          </w:p>
        </w:tc>
        <w:tc>
          <w:tcPr>
            <w:tcW w:w="709" w:type="dxa"/>
          </w:tcPr>
          <w:p w14:paraId="2FAFAFDA" w14:textId="77777777" w:rsidR="00B11C7D" w:rsidRPr="00AC745F" w:rsidRDefault="00B11C7D" w:rsidP="00B11C7D">
            <w:pPr>
              <w:pStyle w:val="ListParagraph"/>
              <w:ind w:left="0"/>
              <w:rPr>
                <w:rFonts w:ascii="Times New Roman" w:hAnsi="Times New Roman" w:cs="Times New Roman"/>
              </w:rPr>
            </w:pPr>
          </w:p>
        </w:tc>
        <w:tc>
          <w:tcPr>
            <w:tcW w:w="4416" w:type="dxa"/>
          </w:tcPr>
          <w:p w14:paraId="01FA1544" w14:textId="2333B55B"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Adapting existing OER</w:t>
            </w:r>
          </w:p>
        </w:tc>
      </w:tr>
      <w:tr w:rsidR="00B11C7D" w:rsidRPr="00AC745F" w14:paraId="674469DC" w14:textId="77777777" w:rsidTr="00053184">
        <w:trPr>
          <w:trHeight w:val="58"/>
        </w:trPr>
        <w:tc>
          <w:tcPr>
            <w:tcW w:w="708" w:type="dxa"/>
          </w:tcPr>
          <w:p w14:paraId="3279C2FD" w14:textId="77777777" w:rsidR="00B11C7D" w:rsidRPr="00AC745F" w:rsidRDefault="00B11C7D" w:rsidP="00B11C7D">
            <w:pPr>
              <w:pStyle w:val="ListParagraph"/>
              <w:ind w:left="0"/>
              <w:rPr>
                <w:rFonts w:ascii="Times New Roman" w:hAnsi="Times New Roman" w:cs="Times New Roman"/>
              </w:rPr>
            </w:pPr>
          </w:p>
        </w:tc>
        <w:tc>
          <w:tcPr>
            <w:tcW w:w="4536" w:type="dxa"/>
          </w:tcPr>
          <w:p w14:paraId="043A3B5B" w14:textId="0640EEF9"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Quiz questions/Problem bank</w:t>
            </w:r>
          </w:p>
        </w:tc>
        <w:tc>
          <w:tcPr>
            <w:tcW w:w="709" w:type="dxa"/>
          </w:tcPr>
          <w:p w14:paraId="4903C48F" w14:textId="77777777" w:rsidR="00B11C7D" w:rsidRPr="00AC745F" w:rsidRDefault="00B11C7D" w:rsidP="00B11C7D">
            <w:pPr>
              <w:pStyle w:val="ListParagraph"/>
              <w:ind w:left="0"/>
              <w:rPr>
                <w:rFonts w:ascii="Times New Roman" w:hAnsi="Times New Roman" w:cs="Times New Roman"/>
              </w:rPr>
            </w:pPr>
          </w:p>
        </w:tc>
        <w:tc>
          <w:tcPr>
            <w:tcW w:w="4416" w:type="dxa"/>
          </w:tcPr>
          <w:p w14:paraId="30988C20" w14:textId="21FDD2A6" w:rsidR="00B11C7D" w:rsidRPr="00AC745F" w:rsidRDefault="00B11C7D" w:rsidP="00B11C7D">
            <w:pPr>
              <w:pStyle w:val="ListParagraph"/>
              <w:ind w:left="0"/>
              <w:rPr>
                <w:rFonts w:ascii="Times New Roman" w:hAnsi="Times New Roman" w:cs="Times New Roman"/>
              </w:rPr>
            </w:pPr>
            <w:r w:rsidRPr="00AC745F">
              <w:rPr>
                <w:rFonts w:ascii="Times New Roman" w:hAnsi="Times New Roman" w:cs="Times New Roman"/>
              </w:rPr>
              <w:t>Other</w:t>
            </w:r>
          </w:p>
        </w:tc>
      </w:tr>
    </w:tbl>
    <w:p w14:paraId="71189CCA" w14:textId="77777777" w:rsidR="00B11C7D" w:rsidRPr="00AC745F" w:rsidRDefault="00B11C7D" w:rsidP="00B11C7D">
      <w:pPr>
        <w:pStyle w:val="ListParagraph"/>
        <w:rPr>
          <w:rFonts w:ascii="Times New Roman" w:hAnsi="Times New Roman" w:cs="Times New Roman"/>
        </w:rPr>
      </w:pPr>
    </w:p>
    <w:p w14:paraId="5C704D0B" w14:textId="4A1032F5"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Please state the primary subject area of the project (e.g., economics, statistics</w:t>
      </w:r>
      <w:r w:rsidR="007C01AC">
        <w:rPr>
          <w:rFonts w:ascii="Times New Roman" w:hAnsi="Times New Roman" w:cs="Times New Roman"/>
        </w:rPr>
        <w:t>,</w:t>
      </w:r>
      <w:r w:rsidRPr="00AC745F">
        <w:rPr>
          <w:rFonts w:ascii="Times New Roman" w:hAnsi="Times New Roman" w:cs="Times New Roman"/>
        </w:rPr>
        <w:t xml:space="preserve"> biology</w:t>
      </w:r>
      <w:r w:rsidR="007C01AC">
        <w:rPr>
          <w:rFonts w:ascii="Times New Roman" w:hAnsi="Times New Roman" w:cs="Times New Roman"/>
        </w:rPr>
        <w:t xml:space="preserve"> etc.</w:t>
      </w:r>
      <w:r w:rsidRPr="00AC745F">
        <w:rPr>
          <w:rFonts w:ascii="Times New Roman" w:hAnsi="Times New Roman" w:cs="Times New Roman"/>
        </w:rPr>
        <w:t>):</w:t>
      </w:r>
    </w:p>
    <w:p w14:paraId="630F8C41" w14:textId="3F6AFB3E" w:rsidR="00023D90" w:rsidRPr="00AC745F" w:rsidRDefault="00023D90" w:rsidP="00023D90">
      <w:pPr>
        <w:pStyle w:val="ListParagraph"/>
        <w:rPr>
          <w:rFonts w:ascii="Times New Roman" w:hAnsi="Times New Roman" w:cs="Times New Roman"/>
        </w:rPr>
      </w:pPr>
    </w:p>
    <w:p w14:paraId="06355FA8" w14:textId="48A3533F" w:rsidR="00023D90" w:rsidRPr="00AC745F" w:rsidRDefault="00023D90" w:rsidP="00023D90">
      <w:pPr>
        <w:pStyle w:val="ListParagraph"/>
        <w:rPr>
          <w:rFonts w:ascii="Times New Roman" w:hAnsi="Times New Roman" w:cs="Times New Roman"/>
        </w:rPr>
      </w:pPr>
    </w:p>
    <w:p w14:paraId="3CBD7FF6" w14:textId="4CE2E5AB" w:rsidR="00023D90" w:rsidRPr="00AC745F" w:rsidRDefault="00023D90" w:rsidP="00023D90">
      <w:pPr>
        <w:pStyle w:val="ListParagraph"/>
        <w:rPr>
          <w:rFonts w:ascii="Times New Roman" w:hAnsi="Times New Roman" w:cs="Times New Roman"/>
        </w:rPr>
      </w:pPr>
    </w:p>
    <w:p w14:paraId="3791C124" w14:textId="77777777" w:rsidR="00023D90" w:rsidRPr="00AC745F" w:rsidRDefault="00023D90" w:rsidP="00023D90">
      <w:pPr>
        <w:pStyle w:val="ListParagraph"/>
        <w:rPr>
          <w:rFonts w:ascii="Times New Roman" w:hAnsi="Times New Roman" w:cs="Times New Roman"/>
        </w:rPr>
      </w:pPr>
    </w:p>
    <w:p w14:paraId="1347BCA4" w14:textId="66847300"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Please provide a draft table of contents for the proposed open educational resource (if applicable).</w:t>
      </w:r>
    </w:p>
    <w:p w14:paraId="6EF55B9B" w14:textId="6DAB4AC2" w:rsidR="00023D90" w:rsidRPr="00AC745F" w:rsidRDefault="00023D90" w:rsidP="00023D90">
      <w:pPr>
        <w:pStyle w:val="ListParagraph"/>
        <w:rPr>
          <w:rFonts w:ascii="Times New Roman" w:hAnsi="Times New Roman" w:cs="Times New Roman"/>
        </w:rPr>
      </w:pPr>
    </w:p>
    <w:p w14:paraId="5F5FD5A8" w14:textId="7A947E7F" w:rsidR="00023D90" w:rsidRPr="00AC745F" w:rsidRDefault="00023D90" w:rsidP="00023D90">
      <w:pPr>
        <w:pStyle w:val="ListParagraph"/>
        <w:rPr>
          <w:rFonts w:ascii="Times New Roman" w:hAnsi="Times New Roman" w:cs="Times New Roman"/>
        </w:rPr>
      </w:pPr>
    </w:p>
    <w:p w14:paraId="2DC5C0A1" w14:textId="167BA8F2" w:rsidR="00023D90" w:rsidRPr="00AC745F" w:rsidRDefault="00023D90" w:rsidP="00023D90">
      <w:pPr>
        <w:pStyle w:val="ListParagraph"/>
        <w:rPr>
          <w:rFonts w:ascii="Times New Roman" w:hAnsi="Times New Roman" w:cs="Times New Roman"/>
        </w:rPr>
      </w:pPr>
    </w:p>
    <w:p w14:paraId="210D1831" w14:textId="64268F55" w:rsidR="00023D90" w:rsidRPr="00AC745F" w:rsidRDefault="00023D90" w:rsidP="00023D90">
      <w:pPr>
        <w:pStyle w:val="ListParagraph"/>
        <w:rPr>
          <w:rFonts w:ascii="Times New Roman" w:hAnsi="Times New Roman" w:cs="Times New Roman"/>
        </w:rPr>
      </w:pPr>
    </w:p>
    <w:p w14:paraId="3655AC1C" w14:textId="7873AB3D" w:rsidR="00830A14" w:rsidRPr="00AC745F" w:rsidRDefault="003C5308" w:rsidP="003C5308">
      <w:pPr>
        <w:pStyle w:val="ListParagraph"/>
        <w:numPr>
          <w:ilvl w:val="0"/>
          <w:numId w:val="3"/>
        </w:numPr>
        <w:rPr>
          <w:rFonts w:ascii="Times New Roman" w:hAnsi="Times New Roman" w:cs="Times New Roman"/>
        </w:rPr>
      </w:pPr>
      <w:commentRangeStart w:id="0"/>
      <w:r>
        <w:rPr>
          <w:rFonts w:ascii="Times New Roman" w:hAnsi="Times New Roman" w:cs="Times New Roman"/>
        </w:rPr>
        <w:t>Please provide an estimate of the ratio of existing</w:t>
      </w:r>
      <w:r w:rsidR="00EC5DD6">
        <w:rPr>
          <w:rFonts w:ascii="Times New Roman" w:hAnsi="Times New Roman" w:cs="Times New Roman"/>
        </w:rPr>
        <w:t xml:space="preserve"> content to </w:t>
      </w:r>
      <w:r>
        <w:rPr>
          <w:rFonts w:ascii="Times New Roman" w:hAnsi="Times New Roman" w:cs="Times New Roman"/>
        </w:rPr>
        <w:t>new content</w:t>
      </w:r>
      <w:r w:rsidR="00EC5DD6">
        <w:rPr>
          <w:rFonts w:ascii="Times New Roman" w:hAnsi="Times New Roman" w:cs="Times New Roman"/>
        </w:rPr>
        <w:t xml:space="preserve"> you plan on adding</w:t>
      </w:r>
      <w:r>
        <w:rPr>
          <w:rFonts w:ascii="Times New Roman" w:hAnsi="Times New Roman" w:cs="Times New Roman"/>
        </w:rPr>
        <w:t>.</w:t>
      </w:r>
      <w:commentRangeEnd w:id="0"/>
      <w:r>
        <w:rPr>
          <w:rStyle w:val="CommentReference"/>
        </w:rPr>
        <w:commentReference w:id="0"/>
      </w:r>
    </w:p>
    <w:p w14:paraId="36326228" w14:textId="77777777" w:rsidR="00830A14" w:rsidRPr="00AC745F" w:rsidRDefault="00830A14" w:rsidP="00023D90">
      <w:pPr>
        <w:pStyle w:val="ListParagraph"/>
        <w:rPr>
          <w:rFonts w:ascii="Times New Roman" w:hAnsi="Times New Roman" w:cs="Times New Roman"/>
        </w:rPr>
      </w:pPr>
    </w:p>
    <w:p w14:paraId="023CBB98" w14:textId="77777777" w:rsidR="00023D90" w:rsidRPr="00AC745F" w:rsidRDefault="00023D90" w:rsidP="00023D90">
      <w:pPr>
        <w:pStyle w:val="ListParagraph"/>
        <w:rPr>
          <w:rFonts w:ascii="Times New Roman" w:hAnsi="Times New Roman" w:cs="Times New Roman"/>
        </w:rPr>
      </w:pPr>
    </w:p>
    <w:p w14:paraId="079B6991" w14:textId="6A7FCF39"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lastRenderedPageBreak/>
        <w:t xml:space="preserve">List all courses in which the proposed resource will be used for teaching </w:t>
      </w:r>
      <w:r w:rsidR="007C01AC">
        <w:rPr>
          <w:rFonts w:ascii="Times New Roman" w:hAnsi="Times New Roman" w:cs="Times New Roman"/>
        </w:rPr>
        <w:t xml:space="preserve">at the University of Regina and/or Federated Colleges </w:t>
      </w:r>
      <w:r w:rsidRPr="00AC745F">
        <w:rPr>
          <w:rFonts w:ascii="Times New Roman" w:hAnsi="Times New Roman" w:cs="Times New Roman"/>
        </w:rPr>
        <w:t>and provide the information on cost savings to students. Adjust the rows of the table as needed.</w:t>
      </w:r>
    </w:p>
    <w:p w14:paraId="3DCB9ADE" w14:textId="77777777" w:rsidR="00B11C7D" w:rsidRPr="00AC745F" w:rsidRDefault="00B11C7D" w:rsidP="00B11C7D">
      <w:pPr>
        <w:rPr>
          <w:rFonts w:ascii="Times New Roman" w:hAnsi="Times New Roman" w:cs="Times New Roman"/>
        </w:rPr>
      </w:pPr>
      <w:r w:rsidRPr="00AC745F">
        <w:rPr>
          <w:rFonts w:ascii="Times New Roman" w:hAnsi="Times New Roman" w:cs="Times New Roman"/>
        </w:rPr>
        <w:t xml:space="preserve">       </w:t>
      </w:r>
    </w:p>
    <w:tbl>
      <w:tblPr>
        <w:tblStyle w:val="TableGrid"/>
        <w:tblW w:w="0" w:type="auto"/>
        <w:tblInd w:w="421" w:type="dxa"/>
        <w:tblLook w:val="04A0" w:firstRow="1" w:lastRow="0" w:firstColumn="1" w:lastColumn="0" w:noHBand="0" w:noVBand="1"/>
      </w:tblPr>
      <w:tblGrid>
        <w:gridCol w:w="1376"/>
        <w:gridCol w:w="2119"/>
        <w:gridCol w:w="1663"/>
        <w:gridCol w:w="1791"/>
        <w:gridCol w:w="1980"/>
      </w:tblGrid>
      <w:tr w:rsidR="00B11C7D" w:rsidRPr="00AC745F" w14:paraId="0AC1BF3E" w14:textId="77777777" w:rsidTr="00053184">
        <w:tc>
          <w:tcPr>
            <w:tcW w:w="1638" w:type="dxa"/>
            <w:shd w:val="clear" w:color="auto" w:fill="D9D9D9" w:themeFill="background1" w:themeFillShade="D9"/>
            <w:vAlign w:val="center"/>
          </w:tcPr>
          <w:p w14:paraId="4700FFDA" w14:textId="77777777" w:rsidR="00B11C7D" w:rsidRPr="00AC745F" w:rsidRDefault="00B11C7D" w:rsidP="00D01028">
            <w:pPr>
              <w:jc w:val="center"/>
              <w:rPr>
                <w:rFonts w:ascii="Times New Roman" w:hAnsi="Times New Roman" w:cs="Times New Roman"/>
                <w:b/>
                <w:bCs/>
              </w:rPr>
            </w:pPr>
            <w:r w:rsidRPr="00AC745F">
              <w:rPr>
                <w:rFonts w:ascii="Times New Roman" w:hAnsi="Times New Roman" w:cs="Times New Roman"/>
                <w:b/>
                <w:bCs/>
              </w:rPr>
              <w:t>Course</w:t>
            </w:r>
          </w:p>
        </w:tc>
        <w:tc>
          <w:tcPr>
            <w:tcW w:w="2176" w:type="dxa"/>
            <w:shd w:val="clear" w:color="auto" w:fill="D9D9D9" w:themeFill="background1" w:themeFillShade="D9"/>
            <w:vAlign w:val="center"/>
          </w:tcPr>
          <w:p w14:paraId="0C6439CC" w14:textId="77777777" w:rsidR="00B11C7D" w:rsidRPr="00AC745F" w:rsidRDefault="00B11C7D" w:rsidP="00D01028">
            <w:pPr>
              <w:jc w:val="center"/>
              <w:rPr>
                <w:rFonts w:ascii="Times New Roman" w:hAnsi="Times New Roman" w:cs="Times New Roman"/>
                <w:b/>
                <w:bCs/>
              </w:rPr>
            </w:pPr>
            <w:r w:rsidRPr="00AC745F">
              <w:rPr>
                <w:rFonts w:ascii="Times New Roman" w:hAnsi="Times New Roman" w:cs="Times New Roman"/>
                <w:b/>
                <w:bCs/>
              </w:rPr>
              <w:t>Delivery/frequency</w:t>
            </w:r>
          </w:p>
        </w:tc>
        <w:tc>
          <w:tcPr>
            <w:tcW w:w="2059" w:type="dxa"/>
            <w:shd w:val="clear" w:color="auto" w:fill="D9D9D9" w:themeFill="background1" w:themeFillShade="D9"/>
            <w:vAlign w:val="center"/>
          </w:tcPr>
          <w:p w14:paraId="7C09F44A" w14:textId="77777777" w:rsidR="00B11C7D" w:rsidRPr="00AC745F" w:rsidRDefault="00B11C7D" w:rsidP="00D01028">
            <w:pPr>
              <w:jc w:val="center"/>
              <w:rPr>
                <w:rFonts w:ascii="Times New Roman" w:hAnsi="Times New Roman" w:cs="Times New Roman"/>
                <w:b/>
                <w:bCs/>
              </w:rPr>
            </w:pPr>
            <w:r w:rsidRPr="00AC745F">
              <w:rPr>
                <w:rFonts w:ascii="Times New Roman" w:hAnsi="Times New Roman" w:cs="Times New Roman"/>
                <w:b/>
                <w:bCs/>
              </w:rPr>
              <w:t>Faculty</w:t>
            </w:r>
          </w:p>
        </w:tc>
        <w:tc>
          <w:tcPr>
            <w:tcW w:w="2059" w:type="dxa"/>
            <w:shd w:val="clear" w:color="auto" w:fill="D9D9D9" w:themeFill="background1" w:themeFillShade="D9"/>
            <w:vAlign w:val="center"/>
          </w:tcPr>
          <w:p w14:paraId="24EDA908" w14:textId="77777777" w:rsidR="00B11C7D" w:rsidRPr="00AC745F" w:rsidRDefault="00B11C7D" w:rsidP="00D01028">
            <w:pPr>
              <w:jc w:val="center"/>
              <w:rPr>
                <w:rFonts w:ascii="Times New Roman" w:hAnsi="Times New Roman" w:cs="Times New Roman"/>
                <w:b/>
                <w:bCs/>
              </w:rPr>
            </w:pPr>
            <w:r w:rsidRPr="00AC745F">
              <w:rPr>
                <w:rFonts w:ascii="Times New Roman" w:hAnsi="Times New Roman" w:cs="Times New Roman"/>
                <w:b/>
                <w:bCs/>
              </w:rPr>
              <w:t>Enrollment</w:t>
            </w:r>
          </w:p>
        </w:tc>
        <w:tc>
          <w:tcPr>
            <w:tcW w:w="2415" w:type="dxa"/>
            <w:shd w:val="clear" w:color="auto" w:fill="D9D9D9" w:themeFill="background1" w:themeFillShade="D9"/>
            <w:vAlign w:val="center"/>
          </w:tcPr>
          <w:p w14:paraId="4C7A4BFB" w14:textId="77777777" w:rsidR="00B11C7D" w:rsidRPr="00AC745F" w:rsidRDefault="00B11C7D" w:rsidP="00D01028">
            <w:pPr>
              <w:jc w:val="center"/>
              <w:rPr>
                <w:rFonts w:ascii="Times New Roman" w:hAnsi="Times New Roman" w:cs="Times New Roman"/>
                <w:b/>
                <w:bCs/>
              </w:rPr>
            </w:pPr>
            <w:r w:rsidRPr="00AC745F">
              <w:rPr>
                <w:rFonts w:ascii="Times New Roman" w:hAnsi="Times New Roman" w:cs="Times New Roman"/>
                <w:b/>
                <w:bCs/>
              </w:rPr>
              <w:t>Estimated cost savings</w:t>
            </w:r>
          </w:p>
        </w:tc>
      </w:tr>
      <w:tr w:rsidR="00B11C7D" w:rsidRPr="00AC745F" w14:paraId="18B901D5" w14:textId="77777777" w:rsidTr="00B11C7D">
        <w:tc>
          <w:tcPr>
            <w:tcW w:w="1638" w:type="dxa"/>
          </w:tcPr>
          <w:p w14:paraId="45D265F2" w14:textId="77777777" w:rsidR="00B11C7D" w:rsidRPr="00AC745F" w:rsidRDefault="00B11C7D" w:rsidP="00D01028">
            <w:pPr>
              <w:rPr>
                <w:rFonts w:ascii="Times New Roman" w:hAnsi="Times New Roman" w:cs="Times New Roman"/>
              </w:rPr>
            </w:pPr>
          </w:p>
        </w:tc>
        <w:tc>
          <w:tcPr>
            <w:tcW w:w="2176" w:type="dxa"/>
          </w:tcPr>
          <w:p w14:paraId="339DC623" w14:textId="77777777" w:rsidR="00B11C7D" w:rsidRPr="00AC745F" w:rsidRDefault="00B11C7D" w:rsidP="00D01028">
            <w:pPr>
              <w:rPr>
                <w:rFonts w:ascii="Times New Roman" w:hAnsi="Times New Roman" w:cs="Times New Roman"/>
              </w:rPr>
            </w:pPr>
          </w:p>
        </w:tc>
        <w:tc>
          <w:tcPr>
            <w:tcW w:w="2059" w:type="dxa"/>
          </w:tcPr>
          <w:p w14:paraId="46C702A8" w14:textId="77777777" w:rsidR="00B11C7D" w:rsidRPr="00AC745F" w:rsidRDefault="00B11C7D" w:rsidP="00D01028">
            <w:pPr>
              <w:rPr>
                <w:rFonts w:ascii="Times New Roman" w:hAnsi="Times New Roman" w:cs="Times New Roman"/>
              </w:rPr>
            </w:pPr>
          </w:p>
        </w:tc>
        <w:tc>
          <w:tcPr>
            <w:tcW w:w="2059" w:type="dxa"/>
          </w:tcPr>
          <w:p w14:paraId="5BBDCDFB" w14:textId="77777777" w:rsidR="00B11C7D" w:rsidRPr="00AC745F" w:rsidRDefault="00B11C7D" w:rsidP="00D01028">
            <w:pPr>
              <w:rPr>
                <w:rFonts w:ascii="Times New Roman" w:hAnsi="Times New Roman" w:cs="Times New Roman"/>
              </w:rPr>
            </w:pPr>
          </w:p>
        </w:tc>
        <w:tc>
          <w:tcPr>
            <w:tcW w:w="2415" w:type="dxa"/>
          </w:tcPr>
          <w:p w14:paraId="1B94060E" w14:textId="77777777" w:rsidR="00B11C7D" w:rsidRPr="00AC745F" w:rsidRDefault="00B11C7D" w:rsidP="00D01028">
            <w:pPr>
              <w:rPr>
                <w:rFonts w:ascii="Times New Roman" w:hAnsi="Times New Roman" w:cs="Times New Roman"/>
              </w:rPr>
            </w:pPr>
          </w:p>
        </w:tc>
      </w:tr>
      <w:tr w:rsidR="00B11C7D" w:rsidRPr="00AC745F" w14:paraId="71254F4A" w14:textId="77777777" w:rsidTr="00B11C7D">
        <w:tc>
          <w:tcPr>
            <w:tcW w:w="1638" w:type="dxa"/>
          </w:tcPr>
          <w:p w14:paraId="0C880B71" w14:textId="77777777" w:rsidR="00B11C7D" w:rsidRPr="00AC745F" w:rsidRDefault="00B11C7D" w:rsidP="00D01028">
            <w:pPr>
              <w:rPr>
                <w:rFonts w:ascii="Times New Roman" w:hAnsi="Times New Roman" w:cs="Times New Roman"/>
              </w:rPr>
            </w:pPr>
          </w:p>
        </w:tc>
        <w:tc>
          <w:tcPr>
            <w:tcW w:w="2176" w:type="dxa"/>
          </w:tcPr>
          <w:p w14:paraId="5A2BB754" w14:textId="77777777" w:rsidR="00B11C7D" w:rsidRPr="00AC745F" w:rsidRDefault="00B11C7D" w:rsidP="00D01028">
            <w:pPr>
              <w:rPr>
                <w:rFonts w:ascii="Times New Roman" w:hAnsi="Times New Roman" w:cs="Times New Roman"/>
              </w:rPr>
            </w:pPr>
          </w:p>
        </w:tc>
        <w:tc>
          <w:tcPr>
            <w:tcW w:w="2059" w:type="dxa"/>
          </w:tcPr>
          <w:p w14:paraId="5A250414" w14:textId="77777777" w:rsidR="00B11C7D" w:rsidRPr="00AC745F" w:rsidRDefault="00B11C7D" w:rsidP="00D01028">
            <w:pPr>
              <w:rPr>
                <w:rFonts w:ascii="Times New Roman" w:hAnsi="Times New Roman" w:cs="Times New Roman"/>
              </w:rPr>
            </w:pPr>
          </w:p>
        </w:tc>
        <w:tc>
          <w:tcPr>
            <w:tcW w:w="2059" w:type="dxa"/>
          </w:tcPr>
          <w:p w14:paraId="591A690D" w14:textId="77777777" w:rsidR="00B11C7D" w:rsidRPr="00AC745F" w:rsidRDefault="00B11C7D" w:rsidP="00D01028">
            <w:pPr>
              <w:rPr>
                <w:rFonts w:ascii="Times New Roman" w:hAnsi="Times New Roman" w:cs="Times New Roman"/>
              </w:rPr>
            </w:pPr>
          </w:p>
        </w:tc>
        <w:tc>
          <w:tcPr>
            <w:tcW w:w="2415" w:type="dxa"/>
          </w:tcPr>
          <w:p w14:paraId="653D063D" w14:textId="77777777" w:rsidR="00B11C7D" w:rsidRPr="00AC745F" w:rsidRDefault="00B11C7D" w:rsidP="00D01028">
            <w:pPr>
              <w:rPr>
                <w:rFonts w:ascii="Times New Roman" w:hAnsi="Times New Roman" w:cs="Times New Roman"/>
              </w:rPr>
            </w:pPr>
          </w:p>
        </w:tc>
      </w:tr>
      <w:tr w:rsidR="00B11C7D" w:rsidRPr="00AC745F" w14:paraId="4205943C" w14:textId="77777777" w:rsidTr="00B11C7D">
        <w:tc>
          <w:tcPr>
            <w:tcW w:w="1638" w:type="dxa"/>
          </w:tcPr>
          <w:p w14:paraId="3F5FB0C2" w14:textId="77777777" w:rsidR="00B11C7D" w:rsidRPr="00AC745F" w:rsidRDefault="00B11C7D" w:rsidP="00D01028">
            <w:pPr>
              <w:rPr>
                <w:rFonts w:ascii="Times New Roman" w:hAnsi="Times New Roman" w:cs="Times New Roman"/>
              </w:rPr>
            </w:pPr>
          </w:p>
        </w:tc>
        <w:tc>
          <w:tcPr>
            <w:tcW w:w="2176" w:type="dxa"/>
          </w:tcPr>
          <w:p w14:paraId="550CEB73" w14:textId="77777777" w:rsidR="00B11C7D" w:rsidRPr="00AC745F" w:rsidRDefault="00B11C7D" w:rsidP="00D01028">
            <w:pPr>
              <w:rPr>
                <w:rFonts w:ascii="Times New Roman" w:hAnsi="Times New Roman" w:cs="Times New Roman"/>
              </w:rPr>
            </w:pPr>
          </w:p>
        </w:tc>
        <w:tc>
          <w:tcPr>
            <w:tcW w:w="2059" w:type="dxa"/>
          </w:tcPr>
          <w:p w14:paraId="6BB186F9" w14:textId="77777777" w:rsidR="00B11C7D" w:rsidRPr="00AC745F" w:rsidRDefault="00B11C7D" w:rsidP="00D01028">
            <w:pPr>
              <w:rPr>
                <w:rFonts w:ascii="Times New Roman" w:hAnsi="Times New Roman" w:cs="Times New Roman"/>
              </w:rPr>
            </w:pPr>
          </w:p>
        </w:tc>
        <w:tc>
          <w:tcPr>
            <w:tcW w:w="2059" w:type="dxa"/>
          </w:tcPr>
          <w:p w14:paraId="1493E363" w14:textId="77777777" w:rsidR="00B11C7D" w:rsidRPr="00AC745F" w:rsidRDefault="00B11C7D" w:rsidP="00D01028">
            <w:pPr>
              <w:rPr>
                <w:rFonts w:ascii="Times New Roman" w:hAnsi="Times New Roman" w:cs="Times New Roman"/>
              </w:rPr>
            </w:pPr>
          </w:p>
        </w:tc>
        <w:tc>
          <w:tcPr>
            <w:tcW w:w="2415" w:type="dxa"/>
          </w:tcPr>
          <w:p w14:paraId="08871A38" w14:textId="77777777" w:rsidR="00B11C7D" w:rsidRPr="00AC745F" w:rsidRDefault="00B11C7D" w:rsidP="00D01028">
            <w:pPr>
              <w:rPr>
                <w:rFonts w:ascii="Times New Roman" w:hAnsi="Times New Roman" w:cs="Times New Roman"/>
              </w:rPr>
            </w:pPr>
          </w:p>
        </w:tc>
      </w:tr>
      <w:tr w:rsidR="00B11C7D" w:rsidRPr="00AC745F" w14:paraId="64B67339" w14:textId="77777777" w:rsidTr="00B11C7D">
        <w:tc>
          <w:tcPr>
            <w:tcW w:w="1638" w:type="dxa"/>
          </w:tcPr>
          <w:p w14:paraId="6B149CFB" w14:textId="77777777" w:rsidR="00B11C7D" w:rsidRPr="00AC745F" w:rsidRDefault="00B11C7D" w:rsidP="00D01028">
            <w:pPr>
              <w:rPr>
                <w:rFonts w:ascii="Times New Roman" w:hAnsi="Times New Roman" w:cs="Times New Roman"/>
              </w:rPr>
            </w:pPr>
          </w:p>
        </w:tc>
        <w:tc>
          <w:tcPr>
            <w:tcW w:w="2176" w:type="dxa"/>
          </w:tcPr>
          <w:p w14:paraId="10D74B90" w14:textId="77777777" w:rsidR="00B11C7D" w:rsidRPr="00AC745F" w:rsidRDefault="00B11C7D" w:rsidP="00D01028">
            <w:pPr>
              <w:rPr>
                <w:rFonts w:ascii="Times New Roman" w:hAnsi="Times New Roman" w:cs="Times New Roman"/>
              </w:rPr>
            </w:pPr>
          </w:p>
        </w:tc>
        <w:tc>
          <w:tcPr>
            <w:tcW w:w="2059" w:type="dxa"/>
          </w:tcPr>
          <w:p w14:paraId="2E7A88E3" w14:textId="77777777" w:rsidR="00B11C7D" w:rsidRPr="00AC745F" w:rsidRDefault="00B11C7D" w:rsidP="00D01028">
            <w:pPr>
              <w:rPr>
                <w:rFonts w:ascii="Times New Roman" w:hAnsi="Times New Roman" w:cs="Times New Roman"/>
              </w:rPr>
            </w:pPr>
          </w:p>
        </w:tc>
        <w:tc>
          <w:tcPr>
            <w:tcW w:w="2059" w:type="dxa"/>
          </w:tcPr>
          <w:p w14:paraId="2DE2416F" w14:textId="77777777" w:rsidR="00B11C7D" w:rsidRPr="00AC745F" w:rsidRDefault="00B11C7D" w:rsidP="00D01028">
            <w:pPr>
              <w:rPr>
                <w:rFonts w:ascii="Times New Roman" w:hAnsi="Times New Roman" w:cs="Times New Roman"/>
              </w:rPr>
            </w:pPr>
          </w:p>
        </w:tc>
        <w:tc>
          <w:tcPr>
            <w:tcW w:w="2415" w:type="dxa"/>
          </w:tcPr>
          <w:p w14:paraId="5BF5186A" w14:textId="77777777" w:rsidR="00B11C7D" w:rsidRPr="00AC745F" w:rsidRDefault="00B11C7D" w:rsidP="00D01028">
            <w:pPr>
              <w:rPr>
                <w:rFonts w:ascii="Times New Roman" w:hAnsi="Times New Roman" w:cs="Times New Roman"/>
              </w:rPr>
            </w:pPr>
          </w:p>
        </w:tc>
      </w:tr>
      <w:tr w:rsidR="00B11C7D" w:rsidRPr="00AC745F" w14:paraId="683272B1" w14:textId="77777777" w:rsidTr="00B11C7D">
        <w:tc>
          <w:tcPr>
            <w:tcW w:w="1638" w:type="dxa"/>
          </w:tcPr>
          <w:p w14:paraId="466F2DF2" w14:textId="77777777" w:rsidR="00B11C7D" w:rsidRPr="00AC745F" w:rsidRDefault="00B11C7D" w:rsidP="00D01028">
            <w:pPr>
              <w:rPr>
                <w:rFonts w:ascii="Times New Roman" w:hAnsi="Times New Roman" w:cs="Times New Roman"/>
              </w:rPr>
            </w:pPr>
          </w:p>
        </w:tc>
        <w:tc>
          <w:tcPr>
            <w:tcW w:w="2176" w:type="dxa"/>
          </w:tcPr>
          <w:p w14:paraId="32426765" w14:textId="77777777" w:rsidR="00B11C7D" w:rsidRPr="00AC745F" w:rsidRDefault="00B11C7D" w:rsidP="00D01028">
            <w:pPr>
              <w:rPr>
                <w:rFonts w:ascii="Times New Roman" w:hAnsi="Times New Roman" w:cs="Times New Roman"/>
              </w:rPr>
            </w:pPr>
          </w:p>
        </w:tc>
        <w:tc>
          <w:tcPr>
            <w:tcW w:w="2059" w:type="dxa"/>
          </w:tcPr>
          <w:p w14:paraId="3885564C" w14:textId="77777777" w:rsidR="00B11C7D" w:rsidRPr="00AC745F" w:rsidRDefault="00B11C7D" w:rsidP="00D01028">
            <w:pPr>
              <w:rPr>
                <w:rFonts w:ascii="Times New Roman" w:hAnsi="Times New Roman" w:cs="Times New Roman"/>
              </w:rPr>
            </w:pPr>
          </w:p>
        </w:tc>
        <w:tc>
          <w:tcPr>
            <w:tcW w:w="2059" w:type="dxa"/>
          </w:tcPr>
          <w:p w14:paraId="6E4C7BD2" w14:textId="77777777" w:rsidR="00B11C7D" w:rsidRPr="00AC745F" w:rsidRDefault="00B11C7D" w:rsidP="00D01028">
            <w:pPr>
              <w:rPr>
                <w:rFonts w:ascii="Times New Roman" w:hAnsi="Times New Roman" w:cs="Times New Roman"/>
              </w:rPr>
            </w:pPr>
          </w:p>
        </w:tc>
        <w:tc>
          <w:tcPr>
            <w:tcW w:w="2415" w:type="dxa"/>
          </w:tcPr>
          <w:p w14:paraId="07371BCE" w14:textId="77777777" w:rsidR="00B11C7D" w:rsidRPr="00AC745F" w:rsidRDefault="00B11C7D" w:rsidP="00D01028">
            <w:pPr>
              <w:rPr>
                <w:rFonts w:ascii="Times New Roman" w:hAnsi="Times New Roman" w:cs="Times New Roman"/>
              </w:rPr>
            </w:pPr>
          </w:p>
        </w:tc>
      </w:tr>
    </w:tbl>
    <w:p w14:paraId="306719C2" w14:textId="1B2131E1" w:rsidR="00B11C7D" w:rsidRPr="00AC745F" w:rsidRDefault="00F47736" w:rsidP="00F47736">
      <w:pPr>
        <w:spacing w:line="240" w:lineRule="auto"/>
        <w:rPr>
          <w:rFonts w:ascii="Times New Roman" w:eastAsia="Calibri" w:hAnsi="Times New Roman" w:cs="Times New Roman"/>
          <w:i/>
        </w:rPr>
      </w:pPr>
      <w:r w:rsidRPr="00AC745F">
        <w:rPr>
          <w:rFonts w:ascii="Times New Roman" w:hAnsi="Times New Roman" w:cs="Times New Roman"/>
        </w:rPr>
        <w:t xml:space="preserve">      </w:t>
      </w:r>
      <w:r w:rsidRPr="00AC745F">
        <w:rPr>
          <w:rFonts w:ascii="Times New Roman" w:eastAsia="Calibri" w:hAnsi="Times New Roman" w:cs="Times New Roman"/>
          <w:i/>
        </w:rPr>
        <w:t xml:space="preserve">Add as many rows as needed. </w:t>
      </w:r>
    </w:p>
    <w:p w14:paraId="63834AB8" w14:textId="77777777" w:rsidR="00A954B3" w:rsidRPr="00AC745F" w:rsidRDefault="00A954B3" w:rsidP="00F47736">
      <w:pPr>
        <w:spacing w:line="240" w:lineRule="auto"/>
        <w:rPr>
          <w:rFonts w:ascii="Times New Roman" w:eastAsia="Calibri" w:hAnsi="Times New Roman" w:cs="Times New Roman"/>
          <w:iCs/>
        </w:rPr>
      </w:pPr>
    </w:p>
    <w:p w14:paraId="50803FBE" w14:textId="7B561D60"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Are there other courses in which this resource can potentially be used? Provide potential cost savings for those courses as well.</w:t>
      </w:r>
    </w:p>
    <w:tbl>
      <w:tblPr>
        <w:tblStyle w:val="TableGrid"/>
        <w:tblW w:w="0" w:type="auto"/>
        <w:tblInd w:w="421" w:type="dxa"/>
        <w:tblLook w:val="04A0" w:firstRow="1" w:lastRow="0" w:firstColumn="1" w:lastColumn="0" w:noHBand="0" w:noVBand="1"/>
      </w:tblPr>
      <w:tblGrid>
        <w:gridCol w:w="1376"/>
        <w:gridCol w:w="2119"/>
        <w:gridCol w:w="1663"/>
        <w:gridCol w:w="1791"/>
        <w:gridCol w:w="1980"/>
      </w:tblGrid>
      <w:tr w:rsidR="006322FA" w:rsidRPr="00AC745F" w14:paraId="1B7FCA47" w14:textId="77777777" w:rsidTr="00053184">
        <w:tc>
          <w:tcPr>
            <w:tcW w:w="1638" w:type="dxa"/>
            <w:shd w:val="clear" w:color="auto" w:fill="D9D9D9" w:themeFill="background1" w:themeFillShade="D9"/>
            <w:vAlign w:val="center"/>
          </w:tcPr>
          <w:p w14:paraId="074F25BF" w14:textId="77777777" w:rsidR="006322FA" w:rsidRPr="00AC745F" w:rsidRDefault="006322FA" w:rsidP="00D01028">
            <w:pPr>
              <w:jc w:val="center"/>
              <w:rPr>
                <w:rFonts w:ascii="Times New Roman" w:hAnsi="Times New Roman" w:cs="Times New Roman"/>
                <w:b/>
                <w:bCs/>
              </w:rPr>
            </w:pPr>
            <w:r w:rsidRPr="00AC745F">
              <w:rPr>
                <w:rFonts w:ascii="Times New Roman" w:hAnsi="Times New Roman" w:cs="Times New Roman"/>
                <w:b/>
                <w:bCs/>
              </w:rPr>
              <w:t>Course</w:t>
            </w:r>
          </w:p>
        </w:tc>
        <w:tc>
          <w:tcPr>
            <w:tcW w:w="2176" w:type="dxa"/>
            <w:shd w:val="clear" w:color="auto" w:fill="D9D9D9" w:themeFill="background1" w:themeFillShade="D9"/>
            <w:vAlign w:val="center"/>
          </w:tcPr>
          <w:p w14:paraId="0267C5AA" w14:textId="77777777" w:rsidR="006322FA" w:rsidRPr="00AC745F" w:rsidRDefault="006322FA" w:rsidP="00D01028">
            <w:pPr>
              <w:jc w:val="center"/>
              <w:rPr>
                <w:rFonts w:ascii="Times New Roman" w:hAnsi="Times New Roman" w:cs="Times New Roman"/>
                <w:b/>
                <w:bCs/>
              </w:rPr>
            </w:pPr>
            <w:r w:rsidRPr="00AC745F">
              <w:rPr>
                <w:rFonts w:ascii="Times New Roman" w:hAnsi="Times New Roman" w:cs="Times New Roman"/>
                <w:b/>
                <w:bCs/>
              </w:rPr>
              <w:t>Delivery/frequency</w:t>
            </w:r>
          </w:p>
        </w:tc>
        <w:tc>
          <w:tcPr>
            <w:tcW w:w="2059" w:type="dxa"/>
            <w:shd w:val="clear" w:color="auto" w:fill="D9D9D9" w:themeFill="background1" w:themeFillShade="D9"/>
            <w:vAlign w:val="center"/>
          </w:tcPr>
          <w:p w14:paraId="6216C3DA" w14:textId="77777777" w:rsidR="006322FA" w:rsidRPr="00AC745F" w:rsidRDefault="006322FA" w:rsidP="00D01028">
            <w:pPr>
              <w:jc w:val="center"/>
              <w:rPr>
                <w:rFonts w:ascii="Times New Roman" w:hAnsi="Times New Roman" w:cs="Times New Roman"/>
                <w:b/>
                <w:bCs/>
              </w:rPr>
            </w:pPr>
            <w:r w:rsidRPr="00AC745F">
              <w:rPr>
                <w:rFonts w:ascii="Times New Roman" w:hAnsi="Times New Roman" w:cs="Times New Roman"/>
                <w:b/>
                <w:bCs/>
              </w:rPr>
              <w:t>Faculty</w:t>
            </w:r>
          </w:p>
        </w:tc>
        <w:tc>
          <w:tcPr>
            <w:tcW w:w="2059" w:type="dxa"/>
            <w:shd w:val="clear" w:color="auto" w:fill="D9D9D9" w:themeFill="background1" w:themeFillShade="D9"/>
            <w:vAlign w:val="center"/>
          </w:tcPr>
          <w:p w14:paraId="1E646BC6" w14:textId="77777777" w:rsidR="006322FA" w:rsidRPr="00AC745F" w:rsidRDefault="006322FA" w:rsidP="00D01028">
            <w:pPr>
              <w:jc w:val="center"/>
              <w:rPr>
                <w:rFonts w:ascii="Times New Roman" w:hAnsi="Times New Roman" w:cs="Times New Roman"/>
                <w:b/>
                <w:bCs/>
              </w:rPr>
            </w:pPr>
            <w:r w:rsidRPr="00AC745F">
              <w:rPr>
                <w:rFonts w:ascii="Times New Roman" w:hAnsi="Times New Roman" w:cs="Times New Roman"/>
                <w:b/>
                <w:bCs/>
              </w:rPr>
              <w:t>Enrollment</w:t>
            </w:r>
          </w:p>
        </w:tc>
        <w:tc>
          <w:tcPr>
            <w:tcW w:w="2415" w:type="dxa"/>
            <w:shd w:val="clear" w:color="auto" w:fill="D9D9D9" w:themeFill="background1" w:themeFillShade="D9"/>
            <w:vAlign w:val="center"/>
          </w:tcPr>
          <w:p w14:paraId="0D8752CA" w14:textId="77777777" w:rsidR="006322FA" w:rsidRPr="00AC745F" w:rsidRDefault="006322FA" w:rsidP="00D01028">
            <w:pPr>
              <w:jc w:val="center"/>
              <w:rPr>
                <w:rFonts w:ascii="Times New Roman" w:hAnsi="Times New Roman" w:cs="Times New Roman"/>
                <w:b/>
                <w:bCs/>
              </w:rPr>
            </w:pPr>
            <w:r w:rsidRPr="00AC745F">
              <w:rPr>
                <w:rFonts w:ascii="Times New Roman" w:hAnsi="Times New Roman" w:cs="Times New Roman"/>
                <w:b/>
                <w:bCs/>
              </w:rPr>
              <w:t>Estimated Cost savings</w:t>
            </w:r>
          </w:p>
        </w:tc>
      </w:tr>
      <w:tr w:rsidR="006322FA" w:rsidRPr="00AC745F" w14:paraId="4EF21F18" w14:textId="77777777" w:rsidTr="006322FA">
        <w:tc>
          <w:tcPr>
            <w:tcW w:w="1638" w:type="dxa"/>
          </w:tcPr>
          <w:p w14:paraId="107FD6CB" w14:textId="77777777" w:rsidR="006322FA" w:rsidRPr="00AC745F" w:rsidRDefault="006322FA" w:rsidP="00D01028">
            <w:pPr>
              <w:rPr>
                <w:rFonts w:ascii="Times New Roman" w:hAnsi="Times New Roman" w:cs="Times New Roman"/>
              </w:rPr>
            </w:pPr>
          </w:p>
        </w:tc>
        <w:tc>
          <w:tcPr>
            <w:tcW w:w="2176" w:type="dxa"/>
          </w:tcPr>
          <w:p w14:paraId="135FEAC9" w14:textId="77777777" w:rsidR="006322FA" w:rsidRPr="00AC745F" w:rsidRDefault="006322FA" w:rsidP="00D01028">
            <w:pPr>
              <w:rPr>
                <w:rFonts w:ascii="Times New Roman" w:hAnsi="Times New Roman" w:cs="Times New Roman"/>
              </w:rPr>
            </w:pPr>
          </w:p>
        </w:tc>
        <w:tc>
          <w:tcPr>
            <w:tcW w:w="2059" w:type="dxa"/>
          </w:tcPr>
          <w:p w14:paraId="61BEEDF8" w14:textId="77777777" w:rsidR="006322FA" w:rsidRPr="00AC745F" w:rsidRDefault="006322FA" w:rsidP="00D01028">
            <w:pPr>
              <w:rPr>
                <w:rFonts w:ascii="Times New Roman" w:hAnsi="Times New Roman" w:cs="Times New Roman"/>
              </w:rPr>
            </w:pPr>
          </w:p>
        </w:tc>
        <w:tc>
          <w:tcPr>
            <w:tcW w:w="2059" w:type="dxa"/>
          </w:tcPr>
          <w:p w14:paraId="74BC31D6" w14:textId="77777777" w:rsidR="006322FA" w:rsidRPr="00AC745F" w:rsidRDefault="006322FA" w:rsidP="00D01028">
            <w:pPr>
              <w:rPr>
                <w:rFonts w:ascii="Times New Roman" w:hAnsi="Times New Roman" w:cs="Times New Roman"/>
              </w:rPr>
            </w:pPr>
          </w:p>
        </w:tc>
        <w:tc>
          <w:tcPr>
            <w:tcW w:w="2415" w:type="dxa"/>
          </w:tcPr>
          <w:p w14:paraId="72D0CA69" w14:textId="77777777" w:rsidR="006322FA" w:rsidRPr="00AC745F" w:rsidRDefault="006322FA" w:rsidP="00D01028">
            <w:pPr>
              <w:rPr>
                <w:rFonts w:ascii="Times New Roman" w:hAnsi="Times New Roman" w:cs="Times New Roman"/>
              </w:rPr>
            </w:pPr>
          </w:p>
        </w:tc>
      </w:tr>
      <w:tr w:rsidR="006322FA" w:rsidRPr="00AC745F" w14:paraId="61931363" w14:textId="77777777" w:rsidTr="006322FA">
        <w:tc>
          <w:tcPr>
            <w:tcW w:w="1638" w:type="dxa"/>
          </w:tcPr>
          <w:p w14:paraId="399FCCC9" w14:textId="77777777" w:rsidR="006322FA" w:rsidRPr="00AC745F" w:rsidRDefault="006322FA" w:rsidP="00D01028">
            <w:pPr>
              <w:rPr>
                <w:rFonts w:ascii="Times New Roman" w:hAnsi="Times New Roman" w:cs="Times New Roman"/>
              </w:rPr>
            </w:pPr>
          </w:p>
        </w:tc>
        <w:tc>
          <w:tcPr>
            <w:tcW w:w="2176" w:type="dxa"/>
          </w:tcPr>
          <w:p w14:paraId="42801888" w14:textId="77777777" w:rsidR="006322FA" w:rsidRPr="00AC745F" w:rsidRDefault="006322FA" w:rsidP="00D01028">
            <w:pPr>
              <w:rPr>
                <w:rFonts w:ascii="Times New Roman" w:hAnsi="Times New Roman" w:cs="Times New Roman"/>
              </w:rPr>
            </w:pPr>
          </w:p>
        </w:tc>
        <w:tc>
          <w:tcPr>
            <w:tcW w:w="2059" w:type="dxa"/>
          </w:tcPr>
          <w:p w14:paraId="4739E742" w14:textId="77777777" w:rsidR="006322FA" w:rsidRPr="00AC745F" w:rsidRDefault="006322FA" w:rsidP="00D01028">
            <w:pPr>
              <w:rPr>
                <w:rFonts w:ascii="Times New Roman" w:hAnsi="Times New Roman" w:cs="Times New Roman"/>
              </w:rPr>
            </w:pPr>
          </w:p>
        </w:tc>
        <w:tc>
          <w:tcPr>
            <w:tcW w:w="2059" w:type="dxa"/>
          </w:tcPr>
          <w:p w14:paraId="13699E41" w14:textId="77777777" w:rsidR="006322FA" w:rsidRPr="00AC745F" w:rsidRDefault="006322FA" w:rsidP="00D01028">
            <w:pPr>
              <w:rPr>
                <w:rFonts w:ascii="Times New Roman" w:hAnsi="Times New Roman" w:cs="Times New Roman"/>
              </w:rPr>
            </w:pPr>
          </w:p>
        </w:tc>
        <w:tc>
          <w:tcPr>
            <w:tcW w:w="2415" w:type="dxa"/>
          </w:tcPr>
          <w:p w14:paraId="55E8DDD5" w14:textId="77777777" w:rsidR="006322FA" w:rsidRPr="00AC745F" w:rsidRDefault="006322FA" w:rsidP="00D01028">
            <w:pPr>
              <w:rPr>
                <w:rFonts w:ascii="Times New Roman" w:hAnsi="Times New Roman" w:cs="Times New Roman"/>
              </w:rPr>
            </w:pPr>
          </w:p>
        </w:tc>
      </w:tr>
      <w:tr w:rsidR="006322FA" w:rsidRPr="00AC745F" w14:paraId="4CB32043" w14:textId="77777777" w:rsidTr="006322FA">
        <w:tc>
          <w:tcPr>
            <w:tcW w:w="1638" w:type="dxa"/>
          </w:tcPr>
          <w:p w14:paraId="625BA317" w14:textId="77777777" w:rsidR="006322FA" w:rsidRPr="00AC745F" w:rsidRDefault="006322FA" w:rsidP="00D01028">
            <w:pPr>
              <w:rPr>
                <w:rFonts w:ascii="Times New Roman" w:hAnsi="Times New Roman" w:cs="Times New Roman"/>
              </w:rPr>
            </w:pPr>
          </w:p>
        </w:tc>
        <w:tc>
          <w:tcPr>
            <w:tcW w:w="2176" w:type="dxa"/>
          </w:tcPr>
          <w:p w14:paraId="708C994C" w14:textId="77777777" w:rsidR="006322FA" w:rsidRPr="00AC745F" w:rsidRDefault="006322FA" w:rsidP="00D01028">
            <w:pPr>
              <w:rPr>
                <w:rFonts w:ascii="Times New Roman" w:hAnsi="Times New Roman" w:cs="Times New Roman"/>
              </w:rPr>
            </w:pPr>
          </w:p>
        </w:tc>
        <w:tc>
          <w:tcPr>
            <w:tcW w:w="2059" w:type="dxa"/>
          </w:tcPr>
          <w:p w14:paraId="5CE1E0AF" w14:textId="77777777" w:rsidR="006322FA" w:rsidRPr="00AC745F" w:rsidRDefault="006322FA" w:rsidP="00D01028">
            <w:pPr>
              <w:rPr>
                <w:rFonts w:ascii="Times New Roman" w:hAnsi="Times New Roman" w:cs="Times New Roman"/>
              </w:rPr>
            </w:pPr>
          </w:p>
        </w:tc>
        <w:tc>
          <w:tcPr>
            <w:tcW w:w="2059" w:type="dxa"/>
          </w:tcPr>
          <w:p w14:paraId="60757EF3" w14:textId="77777777" w:rsidR="006322FA" w:rsidRPr="00AC745F" w:rsidRDefault="006322FA" w:rsidP="00D01028">
            <w:pPr>
              <w:rPr>
                <w:rFonts w:ascii="Times New Roman" w:hAnsi="Times New Roman" w:cs="Times New Roman"/>
              </w:rPr>
            </w:pPr>
          </w:p>
        </w:tc>
        <w:tc>
          <w:tcPr>
            <w:tcW w:w="2415" w:type="dxa"/>
          </w:tcPr>
          <w:p w14:paraId="16942744" w14:textId="77777777" w:rsidR="006322FA" w:rsidRPr="00AC745F" w:rsidRDefault="006322FA" w:rsidP="00D01028">
            <w:pPr>
              <w:rPr>
                <w:rFonts w:ascii="Times New Roman" w:hAnsi="Times New Roman" w:cs="Times New Roman"/>
              </w:rPr>
            </w:pPr>
          </w:p>
        </w:tc>
      </w:tr>
      <w:tr w:rsidR="006322FA" w:rsidRPr="00AC745F" w14:paraId="4F06071A" w14:textId="77777777" w:rsidTr="006322FA">
        <w:tc>
          <w:tcPr>
            <w:tcW w:w="1638" w:type="dxa"/>
          </w:tcPr>
          <w:p w14:paraId="0EE98BE6" w14:textId="77777777" w:rsidR="006322FA" w:rsidRPr="00AC745F" w:rsidRDefault="006322FA" w:rsidP="00D01028">
            <w:pPr>
              <w:rPr>
                <w:rFonts w:ascii="Times New Roman" w:hAnsi="Times New Roman" w:cs="Times New Roman"/>
              </w:rPr>
            </w:pPr>
          </w:p>
        </w:tc>
        <w:tc>
          <w:tcPr>
            <w:tcW w:w="2176" w:type="dxa"/>
          </w:tcPr>
          <w:p w14:paraId="30A8BD10" w14:textId="77777777" w:rsidR="006322FA" w:rsidRPr="00AC745F" w:rsidRDefault="006322FA" w:rsidP="00D01028">
            <w:pPr>
              <w:rPr>
                <w:rFonts w:ascii="Times New Roman" w:hAnsi="Times New Roman" w:cs="Times New Roman"/>
              </w:rPr>
            </w:pPr>
          </w:p>
        </w:tc>
        <w:tc>
          <w:tcPr>
            <w:tcW w:w="2059" w:type="dxa"/>
          </w:tcPr>
          <w:p w14:paraId="5469E5BA" w14:textId="77777777" w:rsidR="006322FA" w:rsidRPr="00AC745F" w:rsidRDefault="006322FA" w:rsidP="00D01028">
            <w:pPr>
              <w:rPr>
                <w:rFonts w:ascii="Times New Roman" w:hAnsi="Times New Roman" w:cs="Times New Roman"/>
              </w:rPr>
            </w:pPr>
          </w:p>
        </w:tc>
        <w:tc>
          <w:tcPr>
            <w:tcW w:w="2059" w:type="dxa"/>
          </w:tcPr>
          <w:p w14:paraId="7D9F0561" w14:textId="77777777" w:rsidR="006322FA" w:rsidRPr="00AC745F" w:rsidRDefault="006322FA" w:rsidP="00D01028">
            <w:pPr>
              <w:rPr>
                <w:rFonts w:ascii="Times New Roman" w:hAnsi="Times New Roman" w:cs="Times New Roman"/>
              </w:rPr>
            </w:pPr>
          </w:p>
        </w:tc>
        <w:tc>
          <w:tcPr>
            <w:tcW w:w="2415" w:type="dxa"/>
          </w:tcPr>
          <w:p w14:paraId="589E6142" w14:textId="77777777" w:rsidR="006322FA" w:rsidRPr="00AC745F" w:rsidRDefault="006322FA" w:rsidP="00D01028">
            <w:pPr>
              <w:rPr>
                <w:rFonts w:ascii="Times New Roman" w:hAnsi="Times New Roman" w:cs="Times New Roman"/>
              </w:rPr>
            </w:pPr>
          </w:p>
        </w:tc>
      </w:tr>
    </w:tbl>
    <w:p w14:paraId="41E0865A" w14:textId="281D15D5" w:rsidR="00F47736" w:rsidRPr="00AC745F" w:rsidRDefault="00F47736" w:rsidP="00F47736">
      <w:pPr>
        <w:spacing w:line="240" w:lineRule="auto"/>
        <w:rPr>
          <w:rFonts w:ascii="Times New Roman" w:eastAsia="Calibri" w:hAnsi="Times New Roman" w:cs="Times New Roman"/>
          <w:i/>
        </w:rPr>
      </w:pPr>
      <w:r w:rsidRPr="00AC745F">
        <w:rPr>
          <w:rFonts w:ascii="Times New Roman" w:eastAsia="Calibri" w:hAnsi="Times New Roman" w:cs="Times New Roman"/>
          <w:i/>
        </w:rPr>
        <w:t xml:space="preserve">        Add as many rows as needed. </w:t>
      </w:r>
    </w:p>
    <w:p w14:paraId="31B1F0CD" w14:textId="77777777" w:rsidR="006322FA" w:rsidRPr="00AC745F" w:rsidRDefault="006322FA" w:rsidP="006322FA">
      <w:pPr>
        <w:ind w:left="360"/>
        <w:rPr>
          <w:rFonts w:ascii="Times New Roman" w:hAnsi="Times New Roman" w:cs="Times New Roman"/>
        </w:rPr>
      </w:pPr>
    </w:p>
    <w:p w14:paraId="56463462" w14:textId="06969155"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 xml:space="preserve">Explain how the open resource will be integrated into the delivery of </w:t>
      </w:r>
      <w:r w:rsidR="007C01AC">
        <w:rPr>
          <w:rFonts w:ascii="Times New Roman" w:hAnsi="Times New Roman" w:cs="Times New Roman"/>
        </w:rPr>
        <w:t>the principal and co-applicant course(s)</w:t>
      </w:r>
      <w:r w:rsidR="00896010">
        <w:rPr>
          <w:rFonts w:ascii="Times New Roman" w:hAnsi="Times New Roman" w:cs="Times New Roman"/>
        </w:rPr>
        <w:t>.</w:t>
      </w:r>
    </w:p>
    <w:p w14:paraId="763CD032" w14:textId="1B35B8C5" w:rsidR="00023D90" w:rsidRPr="00AC745F" w:rsidRDefault="00023D90" w:rsidP="00023D90">
      <w:pPr>
        <w:rPr>
          <w:rFonts w:ascii="Times New Roman" w:hAnsi="Times New Roman" w:cs="Times New Roman"/>
        </w:rPr>
      </w:pPr>
    </w:p>
    <w:p w14:paraId="76FE0CC5" w14:textId="77777777" w:rsidR="00023D90" w:rsidRPr="00AC745F" w:rsidRDefault="00023D90" w:rsidP="00023D90">
      <w:pPr>
        <w:rPr>
          <w:rFonts w:ascii="Times New Roman" w:hAnsi="Times New Roman" w:cs="Times New Roman"/>
        </w:rPr>
      </w:pPr>
    </w:p>
    <w:p w14:paraId="299B7AE5" w14:textId="443D9EF7" w:rsidR="00023D90" w:rsidRPr="00AC745F" w:rsidRDefault="00023D90" w:rsidP="00394D6F">
      <w:pPr>
        <w:pStyle w:val="ListParagraph"/>
        <w:numPr>
          <w:ilvl w:val="0"/>
          <w:numId w:val="3"/>
        </w:numPr>
        <w:rPr>
          <w:rFonts w:ascii="Times New Roman" w:hAnsi="Times New Roman" w:cs="Times New Roman"/>
        </w:rPr>
      </w:pPr>
      <w:r w:rsidRPr="00AC745F">
        <w:rPr>
          <w:rFonts w:ascii="Times New Roman" w:hAnsi="Times New Roman" w:cs="Times New Roman"/>
        </w:rPr>
        <w:t>Please outline the goals of the proposed project. Specifically, how will it benefit students, enhance teaching and learning</w:t>
      </w:r>
      <w:r w:rsidR="007C01AC">
        <w:rPr>
          <w:rFonts w:ascii="Times New Roman" w:hAnsi="Times New Roman" w:cs="Times New Roman"/>
        </w:rPr>
        <w:t>,</w:t>
      </w:r>
      <w:r w:rsidRPr="00AC745F">
        <w:rPr>
          <w:rFonts w:ascii="Times New Roman" w:hAnsi="Times New Roman" w:cs="Times New Roman"/>
        </w:rPr>
        <w:t xml:space="preserve"> and contribute to knowledge and/or practice in the subject area?</w:t>
      </w:r>
    </w:p>
    <w:p w14:paraId="6C7BC3EA" w14:textId="77777777" w:rsidR="00023D90" w:rsidRPr="00AC745F" w:rsidRDefault="00023D90" w:rsidP="00023D90">
      <w:pPr>
        <w:rPr>
          <w:rFonts w:ascii="Times New Roman" w:hAnsi="Times New Roman" w:cs="Times New Roman"/>
        </w:rPr>
      </w:pPr>
    </w:p>
    <w:p w14:paraId="2BD91A2C" w14:textId="59521A35" w:rsidR="00394D6F" w:rsidRPr="00AC745F" w:rsidRDefault="00394D6F" w:rsidP="00394D6F">
      <w:pPr>
        <w:pStyle w:val="ListParagraph"/>
        <w:numPr>
          <w:ilvl w:val="0"/>
          <w:numId w:val="3"/>
        </w:numPr>
        <w:rPr>
          <w:rFonts w:ascii="Times New Roman" w:hAnsi="Times New Roman" w:cs="Times New Roman"/>
        </w:rPr>
      </w:pPr>
      <w:r w:rsidRPr="00AC745F">
        <w:rPr>
          <w:rFonts w:ascii="Times New Roman" w:hAnsi="Times New Roman" w:cs="Times New Roman"/>
        </w:rPr>
        <w:t>Are there other instructors who have expressed interest in using the resource for their teaching? Please list them</w:t>
      </w:r>
      <w:r w:rsidR="00896010">
        <w:rPr>
          <w:rFonts w:ascii="Times New Roman" w:hAnsi="Times New Roman" w:cs="Times New Roman"/>
        </w:rPr>
        <w:t xml:space="preserve"> with their permission</w:t>
      </w:r>
      <w:r w:rsidRPr="00AC745F">
        <w:rPr>
          <w:rFonts w:ascii="Times New Roman" w:hAnsi="Times New Roman" w:cs="Times New Roman"/>
        </w:rPr>
        <w:t>.</w:t>
      </w:r>
    </w:p>
    <w:p w14:paraId="6E69E001" w14:textId="5613551A" w:rsidR="00394D6F" w:rsidRPr="00AC745F" w:rsidRDefault="00394D6F" w:rsidP="00394D6F">
      <w:pPr>
        <w:pStyle w:val="ListParagraph"/>
        <w:rPr>
          <w:rFonts w:ascii="Times New Roman" w:hAnsi="Times New Roman" w:cs="Times New Roman"/>
        </w:rPr>
      </w:pPr>
    </w:p>
    <w:p w14:paraId="3EB4974B" w14:textId="311CF1B6" w:rsidR="00564D1D" w:rsidRPr="00AC745F" w:rsidRDefault="00564D1D" w:rsidP="00394D6F">
      <w:pPr>
        <w:pStyle w:val="ListParagraph"/>
        <w:rPr>
          <w:rFonts w:ascii="Times New Roman" w:hAnsi="Times New Roman" w:cs="Times New Roman"/>
        </w:rPr>
      </w:pPr>
    </w:p>
    <w:p w14:paraId="3E71A850" w14:textId="2952CCB2" w:rsidR="00564D1D" w:rsidRPr="00AC745F" w:rsidRDefault="00564D1D" w:rsidP="00394D6F">
      <w:pPr>
        <w:pStyle w:val="ListParagraph"/>
        <w:rPr>
          <w:rFonts w:ascii="Times New Roman" w:hAnsi="Times New Roman" w:cs="Times New Roman"/>
        </w:rPr>
      </w:pPr>
    </w:p>
    <w:p w14:paraId="68839504" w14:textId="1AF897D1" w:rsidR="00564D1D" w:rsidRPr="00AC745F" w:rsidRDefault="00564D1D" w:rsidP="00394D6F">
      <w:pPr>
        <w:pStyle w:val="ListParagraph"/>
        <w:rPr>
          <w:rFonts w:ascii="Times New Roman" w:hAnsi="Times New Roman" w:cs="Times New Roman"/>
        </w:rPr>
      </w:pPr>
    </w:p>
    <w:p w14:paraId="36783BF3" w14:textId="77777777" w:rsidR="00564D1D" w:rsidRPr="00496E77" w:rsidRDefault="00564D1D" w:rsidP="00496E77">
      <w:pPr>
        <w:rPr>
          <w:rFonts w:ascii="Times New Roman" w:hAnsi="Times New Roman" w:cs="Times New Roman"/>
          <w:sz w:val="28"/>
          <w:szCs w:val="28"/>
        </w:rPr>
      </w:pPr>
    </w:p>
    <w:p w14:paraId="6FE08B90" w14:textId="0F500119" w:rsidR="00896FCF" w:rsidRPr="00564D1D"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Project Information</w:t>
      </w:r>
    </w:p>
    <w:p w14:paraId="0B46E1D8" w14:textId="0E1AC480" w:rsidR="00564D1D" w:rsidRPr="00AC745F" w:rsidRDefault="00564D1D" w:rsidP="00564D1D">
      <w:pPr>
        <w:pStyle w:val="ListParagraph"/>
        <w:numPr>
          <w:ilvl w:val="0"/>
          <w:numId w:val="4"/>
        </w:numPr>
        <w:rPr>
          <w:rFonts w:ascii="Times New Roman" w:hAnsi="Times New Roman" w:cs="Times New Roman"/>
        </w:rPr>
      </w:pPr>
      <w:r w:rsidRPr="00AC745F">
        <w:rPr>
          <w:rFonts w:ascii="Times New Roman" w:hAnsi="Times New Roman" w:cs="Times New Roman"/>
        </w:rPr>
        <w:lastRenderedPageBreak/>
        <w:t xml:space="preserve">Provide a list of </w:t>
      </w:r>
      <w:r w:rsidR="00896010">
        <w:rPr>
          <w:rFonts w:ascii="Times New Roman" w:hAnsi="Times New Roman" w:cs="Times New Roman"/>
        </w:rPr>
        <w:t>the main</w:t>
      </w:r>
      <w:r w:rsidRPr="00AC745F">
        <w:rPr>
          <w:rFonts w:ascii="Times New Roman" w:hAnsi="Times New Roman" w:cs="Times New Roman"/>
        </w:rPr>
        <w:t xml:space="preserve"> existing open resource</w:t>
      </w:r>
      <w:r w:rsidR="007C01AC">
        <w:rPr>
          <w:rFonts w:ascii="Times New Roman" w:hAnsi="Times New Roman" w:cs="Times New Roman"/>
        </w:rPr>
        <w:t>s</w:t>
      </w:r>
      <w:r w:rsidRPr="00AC745F">
        <w:rPr>
          <w:rFonts w:ascii="Times New Roman" w:hAnsi="Times New Roman" w:cs="Times New Roman"/>
        </w:rPr>
        <w:t xml:space="preserve"> that you will be referencing as a base for your project. Please provide the copyright status of each of these resources (Creative Commons or other open license</w:t>
      </w:r>
      <w:r w:rsidR="007C01AC">
        <w:rPr>
          <w:rFonts w:ascii="Times New Roman" w:hAnsi="Times New Roman" w:cs="Times New Roman"/>
        </w:rPr>
        <w:t>s as</w:t>
      </w:r>
      <w:r w:rsidRPr="00AC745F">
        <w:rPr>
          <w:rFonts w:ascii="Times New Roman" w:hAnsi="Times New Roman" w:cs="Times New Roman"/>
        </w:rPr>
        <w:t xml:space="preserve"> appli</w:t>
      </w:r>
      <w:r w:rsidR="007C01AC">
        <w:rPr>
          <w:rFonts w:ascii="Times New Roman" w:hAnsi="Times New Roman" w:cs="Times New Roman"/>
        </w:rPr>
        <w:t>cable</w:t>
      </w:r>
      <w:r w:rsidRPr="00AC745F">
        <w:rPr>
          <w:rFonts w:ascii="Times New Roman" w:hAnsi="Times New Roman" w:cs="Times New Roman"/>
        </w:rPr>
        <w:t>). Provide the relevant links to the main materials to be used.</w:t>
      </w:r>
    </w:p>
    <w:tbl>
      <w:tblPr>
        <w:tblStyle w:val="TableGrid"/>
        <w:tblW w:w="0" w:type="auto"/>
        <w:tblInd w:w="421" w:type="dxa"/>
        <w:tblLook w:val="04A0" w:firstRow="1" w:lastRow="0" w:firstColumn="1" w:lastColumn="0" w:noHBand="0" w:noVBand="1"/>
      </w:tblPr>
      <w:tblGrid>
        <w:gridCol w:w="2119"/>
        <w:gridCol w:w="2238"/>
        <w:gridCol w:w="2225"/>
        <w:gridCol w:w="2347"/>
      </w:tblGrid>
      <w:tr w:rsidR="00564D1D" w:rsidRPr="00AC745F" w14:paraId="0F3BBB13" w14:textId="77777777" w:rsidTr="00053184">
        <w:trPr>
          <w:trHeight w:val="340"/>
        </w:trPr>
        <w:tc>
          <w:tcPr>
            <w:tcW w:w="2513" w:type="dxa"/>
            <w:shd w:val="clear" w:color="auto" w:fill="D9D9D9" w:themeFill="background1" w:themeFillShade="D9"/>
          </w:tcPr>
          <w:p w14:paraId="2E3A89AF" w14:textId="77777777" w:rsidR="00564D1D" w:rsidRPr="00AC745F" w:rsidRDefault="00564D1D" w:rsidP="00D01028">
            <w:pPr>
              <w:pStyle w:val="ListParagraph"/>
              <w:ind w:left="0"/>
              <w:rPr>
                <w:rFonts w:ascii="Times New Roman" w:hAnsi="Times New Roman" w:cs="Times New Roman"/>
                <w:b/>
              </w:rPr>
            </w:pPr>
            <w:r w:rsidRPr="00AC745F">
              <w:rPr>
                <w:rFonts w:ascii="Times New Roman" w:hAnsi="Times New Roman" w:cs="Times New Roman"/>
                <w:b/>
              </w:rPr>
              <w:t>Title</w:t>
            </w:r>
          </w:p>
        </w:tc>
        <w:tc>
          <w:tcPr>
            <w:tcW w:w="2574" w:type="dxa"/>
            <w:shd w:val="clear" w:color="auto" w:fill="D9D9D9" w:themeFill="background1" w:themeFillShade="D9"/>
          </w:tcPr>
          <w:p w14:paraId="16C0C2C3" w14:textId="77777777" w:rsidR="00564D1D" w:rsidRPr="00AC745F" w:rsidRDefault="00564D1D" w:rsidP="00D01028">
            <w:pPr>
              <w:pStyle w:val="ListParagraph"/>
              <w:ind w:left="0"/>
              <w:rPr>
                <w:rFonts w:ascii="Times New Roman" w:hAnsi="Times New Roman" w:cs="Times New Roman"/>
                <w:b/>
              </w:rPr>
            </w:pPr>
            <w:r w:rsidRPr="00AC745F">
              <w:rPr>
                <w:rFonts w:ascii="Times New Roman" w:hAnsi="Times New Roman" w:cs="Times New Roman"/>
                <w:b/>
              </w:rPr>
              <w:t>Authors</w:t>
            </w:r>
          </w:p>
        </w:tc>
        <w:tc>
          <w:tcPr>
            <w:tcW w:w="2574" w:type="dxa"/>
            <w:shd w:val="clear" w:color="auto" w:fill="D9D9D9" w:themeFill="background1" w:themeFillShade="D9"/>
          </w:tcPr>
          <w:p w14:paraId="7BFC718D" w14:textId="77777777" w:rsidR="00564D1D" w:rsidRPr="00AC745F" w:rsidRDefault="00564D1D" w:rsidP="00D01028">
            <w:pPr>
              <w:pStyle w:val="ListParagraph"/>
              <w:ind w:left="0"/>
              <w:rPr>
                <w:rFonts w:ascii="Times New Roman" w:hAnsi="Times New Roman" w:cs="Times New Roman"/>
                <w:b/>
              </w:rPr>
            </w:pPr>
            <w:r w:rsidRPr="00AC745F">
              <w:rPr>
                <w:rFonts w:ascii="Times New Roman" w:hAnsi="Times New Roman" w:cs="Times New Roman"/>
                <w:b/>
              </w:rPr>
              <w:t xml:space="preserve">License </w:t>
            </w:r>
          </w:p>
        </w:tc>
        <w:tc>
          <w:tcPr>
            <w:tcW w:w="2686" w:type="dxa"/>
            <w:shd w:val="clear" w:color="auto" w:fill="D9D9D9" w:themeFill="background1" w:themeFillShade="D9"/>
          </w:tcPr>
          <w:p w14:paraId="1E9D2FB3" w14:textId="77777777" w:rsidR="00564D1D" w:rsidRPr="00AC745F" w:rsidRDefault="00564D1D" w:rsidP="00D01028">
            <w:pPr>
              <w:pStyle w:val="ListParagraph"/>
              <w:ind w:left="0"/>
              <w:rPr>
                <w:rFonts w:ascii="Times New Roman" w:hAnsi="Times New Roman" w:cs="Times New Roman"/>
                <w:b/>
              </w:rPr>
            </w:pPr>
            <w:r w:rsidRPr="00AC745F">
              <w:rPr>
                <w:rFonts w:ascii="Times New Roman" w:hAnsi="Times New Roman" w:cs="Times New Roman"/>
                <w:b/>
              </w:rPr>
              <w:t>Resource link</w:t>
            </w:r>
          </w:p>
        </w:tc>
      </w:tr>
      <w:tr w:rsidR="00564D1D" w:rsidRPr="00AC745F" w14:paraId="079EAFBC" w14:textId="77777777" w:rsidTr="00AF500B">
        <w:trPr>
          <w:trHeight w:val="340"/>
        </w:trPr>
        <w:tc>
          <w:tcPr>
            <w:tcW w:w="2513" w:type="dxa"/>
          </w:tcPr>
          <w:p w14:paraId="0184819A" w14:textId="77777777" w:rsidR="00564D1D" w:rsidRPr="00AC745F" w:rsidRDefault="00564D1D" w:rsidP="00D01028">
            <w:pPr>
              <w:pStyle w:val="ListParagraph"/>
              <w:ind w:left="0"/>
              <w:rPr>
                <w:rFonts w:ascii="Times New Roman" w:hAnsi="Times New Roman" w:cs="Times New Roman"/>
                <w:b/>
              </w:rPr>
            </w:pPr>
          </w:p>
        </w:tc>
        <w:tc>
          <w:tcPr>
            <w:tcW w:w="2574" w:type="dxa"/>
          </w:tcPr>
          <w:p w14:paraId="536C9F2D" w14:textId="77777777" w:rsidR="00564D1D" w:rsidRPr="00AC745F" w:rsidRDefault="00564D1D" w:rsidP="00D01028">
            <w:pPr>
              <w:pStyle w:val="ListParagraph"/>
              <w:ind w:left="0"/>
              <w:rPr>
                <w:rFonts w:ascii="Times New Roman" w:hAnsi="Times New Roman" w:cs="Times New Roman"/>
                <w:b/>
              </w:rPr>
            </w:pPr>
          </w:p>
        </w:tc>
        <w:tc>
          <w:tcPr>
            <w:tcW w:w="2574" w:type="dxa"/>
          </w:tcPr>
          <w:p w14:paraId="09235DF7" w14:textId="77777777" w:rsidR="00564D1D" w:rsidRPr="00AC745F" w:rsidRDefault="00564D1D" w:rsidP="00D01028">
            <w:pPr>
              <w:pStyle w:val="ListParagraph"/>
              <w:ind w:left="0"/>
              <w:rPr>
                <w:rFonts w:ascii="Times New Roman" w:hAnsi="Times New Roman" w:cs="Times New Roman"/>
                <w:b/>
              </w:rPr>
            </w:pPr>
          </w:p>
        </w:tc>
        <w:tc>
          <w:tcPr>
            <w:tcW w:w="2686" w:type="dxa"/>
          </w:tcPr>
          <w:p w14:paraId="2CD878CA" w14:textId="77777777" w:rsidR="00564D1D" w:rsidRPr="00AC745F" w:rsidRDefault="00564D1D" w:rsidP="00D01028">
            <w:pPr>
              <w:pStyle w:val="ListParagraph"/>
              <w:ind w:left="0"/>
              <w:rPr>
                <w:rFonts w:ascii="Times New Roman" w:hAnsi="Times New Roman" w:cs="Times New Roman"/>
                <w:b/>
              </w:rPr>
            </w:pPr>
          </w:p>
        </w:tc>
      </w:tr>
      <w:tr w:rsidR="00564D1D" w:rsidRPr="00AC745F" w14:paraId="21EBB806" w14:textId="77777777" w:rsidTr="00AF500B">
        <w:trPr>
          <w:trHeight w:val="340"/>
        </w:trPr>
        <w:tc>
          <w:tcPr>
            <w:tcW w:w="2513" w:type="dxa"/>
          </w:tcPr>
          <w:p w14:paraId="6DC8644F" w14:textId="77777777" w:rsidR="00564D1D" w:rsidRPr="00AC745F" w:rsidRDefault="00564D1D" w:rsidP="00D01028">
            <w:pPr>
              <w:pStyle w:val="ListParagraph"/>
              <w:ind w:left="0"/>
              <w:rPr>
                <w:rFonts w:ascii="Times New Roman" w:hAnsi="Times New Roman" w:cs="Times New Roman"/>
                <w:b/>
              </w:rPr>
            </w:pPr>
          </w:p>
        </w:tc>
        <w:tc>
          <w:tcPr>
            <w:tcW w:w="2574" w:type="dxa"/>
          </w:tcPr>
          <w:p w14:paraId="3BBD2090" w14:textId="77777777" w:rsidR="00564D1D" w:rsidRPr="00AC745F" w:rsidRDefault="00564D1D" w:rsidP="00D01028">
            <w:pPr>
              <w:pStyle w:val="ListParagraph"/>
              <w:ind w:left="0"/>
              <w:rPr>
                <w:rFonts w:ascii="Times New Roman" w:hAnsi="Times New Roman" w:cs="Times New Roman"/>
                <w:b/>
              </w:rPr>
            </w:pPr>
          </w:p>
        </w:tc>
        <w:tc>
          <w:tcPr>
            <w:tcW w:w="2574" w:type="dxa"/>
          </w:tcPr>
          <w:p w14:paraId="61970383" w14:textId="77777777" w:rsidR="00564D1D" w:rsidRPr="00AC745F" w:rsidRDefault="00564D1D" w:rsidP="00D01028">
            <w:pPr>
              <w:pStyle w:val="ListParagraph"/>
              <w:ind w:left="0"/>
              <w:rPr>
                <w:rFonts w:ascii="Times New Roman" w:hAnsi="Times New Roman" w:cs="Times New Roman"/>
                <w:b/>
              </w:rPr>
            </w:pPr>
          </w:p>
        </w:tc>
        <w:tc>
          <w:tcPr>
            <w:tcW w:w="2686" w:type="dxa"/>
          </w:tcPr>
          <w:p w14:paraId="796E9233" w14:textId="77777777" w:rsidR="00564D1D" w:rsidRPr="00AC745F" w:rsidRDefault="00564D1D" w:rsidP="00D01028">
            <w:pPr>
              <w:pStyle w:val="ListParagraph"/>
              <w:ind w:left="0"/>
              <w:rPr>
                <w:rFonts w:ascii="Times New Roman" w:hAnsi="Times New Roman" w:cs="Times New Roman"/>
                <w:b/>
              </w:rPr>
            </w:pPr>
          </w:p>
        </w:tc>
      </w:tr>
      <w:tr w:rsidR="00564D1D" w:rsidRPr="00AC745F" w14:paraId="0BAE1FD4" w14:textId="77777777" w:rsidTr="00AF500B">
        <w:trPr>
          <w:trHeight w:val="340"/>
        </w:trPr>
        <w:tc>
          <w:tcPr>
            <w:tcW w:w="2513" w:type="dxa"/>
          </w:tcPr>
          <w:p w14:paraId="6AFF7DA4" w14:textId="77777777" w:rsidR="00564D1D" w:rsidRPr="00AC745F" w:rsidRDefault="00564D1D" w:rsidP="00D01028">
            <w:pPr>
              <w:pStyle w:val="ListParagraph"/>
              <w:ind w:left="0"/>
              <w:rPr>
                <w:rFonts w:ascii="Times New Roman" w:hAnsi="Times New Roman" w:cs="Times New Roman"/>
                <w:b/>
              </w:rPr>
            </w:pPr>
          </w:p>
        </w:tc>
        <w:tc>
          <w:tcPr>
            <w:tcW w:w="2574" w:type="dxa"/>
          </w:tcPr>
          <w:p w14:paraId="6683F702" w14:textId="77777777" w:rsidR="00564D1D" w:rsidRPr="00AC745F" w:rsidRDefault="00564D1D" w:rsidP="00D01028">
            <w:pPr>
              <w:pStyle w:val="ListParagraph"/>
              <w:ind w:left="0"/>
              <w:rPr>
                <w:rFonts w:ascii="Times New Roman" w:hAnsi="Times New Roman" w:cs="Times New Roman"/>
                <w:b/>
              </w:rPr>
            </w:pPr>
          </w:p>
        </w:tc>
        <w:tc>
          <w:tcPr>
            <w:tcW w:w="2574" w:type="dxa"/>
          </w:tcPr>
          <w:p w14:paraId="6FA8006F" w14:textId="77777777" w:rsidR="00564D1D" w:rsidRPr="00AC745F" w:rsidRDefault="00564D1D" w:rsidP="00D01028">
            <w:pPr>
              <w:pStyle w:val="ListParagraph"/>
              <w:ind w:left="0"/>
              <w:rPr>
                <w:rFonts w:ascii="Times New Roman" w:hAnsi="Times New Roman" w:cs="Times New Roman"/>
                <w:b/>
              </w:rPr>
            </w:pPr>
          </w:p>
        </w:tc>
        <w:tc>
          <w:tcPr>
            <w:tcW w:w="2686" w:type="dxa"/>
          </w:tcPr>
          <w:p w14:paraId="1B259411" w14:textId="77777777" w:rsidR="00564D1D" w:rsidRPr="00AC745F" w:rsidRDefault="00564D1D" w:rsidP="00D01028">
            <w:pPr>
              <w:pStyle w:val="ListParagraph"/>
              <w:ind w:left="0"/>
              <w:rPr>
                <w:rFonts w:ascii="Times New Roman" w:hAnsi="Times New Roman" w:cs="Times New Roman"/>
                <w:b/>
              </w:rPr>
            </w:pPr>
          </w:p>
        </w:tc>
      </w:tr>
      <w:tr w:rsidR="00643C71" w:rsidRPr="00AC745F" w14:paraId="2DE25145" w14:textId="77777777" w:rsidTr="00AF500B">
        <w:trPr>
          <w:trHeight w:val="340"/>
        </w:trPr>
        <w:tc>
          <w:tcPr>
            <w:tcW w:w="2513" w:type="dxa"/>
          </w:tcPr>
          <w:p w14:paraId="171C024C" w14:textId="77777777" w:rsidR="00643C71" w:rsidRPr="00AC745F" w:rsidRDefault="00643C71" w:rsidP="00D01028">
            <w:pPr>
              <w:pStyle w:val="ListParagraph"/>
              <w:ind w:left="0"/>
              <w:rPr>
                <w:rFonts w:ascii="Times New Roman" w:hAnsi="Times New Roman" w:cs="Times New Roman"/>
                <w:b/>
              </w:rPr>
            </w:pPr>
          </w:p>
        </w:tc>
        <w:tc>
          <w:tcPr>
            <w:tcW w:w="2574" w:type="dxa"/>
          </w:tcPr>
          <w:p w14:paraId="2890DD00" w14:textId="77777777" w:rsidR="00643C71" w:rsidRPr="00AC745F" w:rsidRDefault="00643C71" w:rsidP="00D01028">
            <w:pPr>
              <w:pStyle w:val="ListParagraph"/>
              <w:ind w:left="0"/>
              <w:rPr>
                <w:rFonts w:ascii="Times New Roman" w:hAnsi="Times New Roman" w:cs="Times New Roman"/>
                <w:b/>
              </w:rPr>
            </w:pPr>
          </w:p>
        </w:tc>
        <w:tc>
          <w:tcPr>
            <w:tcW w:w="2574" w:type="dxa"/>
          </w:tcPr>
          <w:p w14:paraId="587B161A" w14:textId="77777777" w:rsidR="00643C71" w:rsidRPr="00AC745F" w:rsidRDefault="00643C71" w:rsidP="00D01028">
            <w:pPr>
              <w:pStyle w:val="ListParagraph"/>
              <w:ind w:left="0"/>
              <w:rPr>
                <w:rFonts w:ascii="Times New Roman" w:hAnsi="Times New Roman" w:cs="Times New Roman"/>
                <w:b/>
              </w:rPr>
            </w:pPr>
          </w:p>
        </w:tc>
        <w:tc>
          <w:tcPr>
            <w:tcW w:w="2686" w:type="dxa"/>
          </w:tcPr>
          <w:p w14:paraId="050BB9C4" w14:textId="77777777" w:rsidR="00643C71" w:rsidRPr="00AC745F" w:rsidRDefault="00643C71" w:rsidP="00D01028">
            <w:pPr>
              <w:pStyle w:val="ListParagraph"/>
              <w:ind w:left="0"/>
              <w:rPr>
                <w:rFonts w:ascii="Times New Roman" w:hAnsi="Times New Roman" w:cs="Times New Roman"/>
                <w:b/>
              </w:rPr>
            </w:pPr>
          </w:p>
        </w:tc>
      </w:tr>
    </w:tbl>
    <w:p w14:paraId="61CAE22F" w14:textId="53F6E5F3" w:rsidR="00643C71" w:rsidRPr="00AC745F" w:rsidRDefault="00F47736" w:rsidP="00F47736">
      <w:pPr>
        <w:spacing w:line="240" w:lineRule="auto"/>
        <w:rPr>
          <w:rFonts w:ascii="Times New Roman" w:eastAsia="Calibri" w:hAnsi="Times New Roman" w:cs="Times New Roman"/>
          <w:i/>
        </w:rPr>
      </w:pPr>
      <w:r w:rsidRPr="00AC745F">
        <w:rPr>
          <w:rFonts w:ascii="Times New Roman" w:hAnsi="Times New Roman" w:cs="Times New Roman"/>
        </w:rPr>
        <w:t xml:space="preserve">      </w:t>
      </w:r>
      <w:r w:rsidRPr="00AC745F">
        <w:rPr>
          <w:rFonts w:ascii="Times New Roman" w:eastAsia="Calibri" w:hAnsi="Times New Roman" w:cs="Times New Roman"/>
          <w:i/>
        </w:rPr>
        <w:t xml:space="preserve">Add as many rows as needed. </w:t>
      </w:r>
    </w:p>
    <w:p w14:paraId="36BFE528" w14:textId="77777777" w:rsidR="00F47736" w:rsidRPr="00AC745F" w:rsidRDefault="00F47736" w:rsidP="00643C71">
      <w:pPr>
        <w:pStyle w:val="ListParagraph"/>
        <w:rPr>
          <w:rFonts w:ascii="Times New Roman" w:hAnsi="Times New Roman" w:cs="Times New Roman"/>
        </w:rPr>
      </w:pPr>
    </w:p>
    <w:p w14:paraId="54D147F0" w14:textId="77682C0D" w:rsidR="00564D1D" w:rsidRPr="00AC745F" w:rsidRDefault="00564D1D" w:rsidP="00564D1D">
      <w:pPr>
        <w:pStyle w:val="ListParagraph"/>
        <w:numPr>
          <w:ilvl w:val="0"/>
          <w:numId w:val="4"/>
        </w:numPr>
        <w:rPr>
          <w:rFonts w:ascii="Times New Roman" w:hAnsi="Times New Roman" w:cs="Times New Roman"/>
        </w:rPr>
      </w:pPr>
      <w:r w:rsidRPr="00AC745F">
        <w:rPr>
          <w:rFonts w:ascii="Times New Roman" w:hAnsi="Times New Roman" w:cs="Times New Roman"/>
        </w:rPr>
        <w:t xml:space="preserve">Open textbook development exists in multiple platforms and formats, </w:t>
      </w:r>
      <w:del w:id="1" w:author="Nilgun Onder" w:date="2021-10-11T21:16:00Z">
        <w:r w:rsidR="00A325EE" w:rsidDel="00896010">
          <w:rPr>
            <w:rFonts w:ascii="Times New Roman" w:hAnsi="Times New Roman" w:cs="Times New Roman"/>
          </w:rPr>
          <w:delText xml:space="preserve"> </w:delText>
        </w:r>
      </w:del>
      <w:r w:rsidR="00A325EE">
        <w:rPr>
          <w:rFonts w:ascii="Times New Roman" w:hAnsi="Times New Roman" w:cs="Times New Roman"/>
        </w:rPr>
        <w:t>e.g.,</w:t>
      </w:r>
      <w:r w:rsidRPr="00AC745F">
        <w:rPr>
          <w:rFonts w:ascii="Times New Roman" w:hAnsi="Times New Roman" w:cs="Times New Roman"/>
        </w:rPr>
        <w:t xml:space="preserve"> Word, LaTeX,</w:t>
      </w:r>
      <w:r w:rsidR="007C01AC">
        <w:rPr>
          <w:rFonts w:ascii="Times New Roman" w:hAnsi="Times New Roman" w:cs="Times New Roman"/>
        </w:rPr>
        <w:t xml:space="preserve"> and</w:t>
      </w:r>
      <w:r w:rsidRPr="00AC745F">
        <w:rPr>
          <w:rFonts w:ascii="Times New Roman" w:hAnsi="Times New Roman" w:cs="Times New Roman"/>
        </w:rPr>
        <w:t xml:space="preserve"> Pressbooks. The University of Regina now has an institutional instance of Pressbooks available to all project authors. What </w:t>
      </w:r>
      <w:r w:rsidR="003B0EA3" w:rsidRPr="00AC745F">
        <w:rPr>
          <w:rFonts w:ascii="Times New Roman" w:hAnsi="Times New Roman" w:cs="Times New Roman"/>
        </w:rPr>
        <w:t>platform</w:t>
      </w:r>
      <w:r w:rsidRPr="00AC745F">
        <w:rPr>
          <w:rFonts w:ascii="Times New Roman" w:hAnsi="Times New Roman" w:cs="Times New Roman"/>
        </w:rPr>
        <w:t xml:space="preserve"> will you use for your project?</w:t>
      </w:r>
    </w:p>
    <w:p w14:paraId="1594FB1A" w14:textId="2FEC3987" w:rsidR="00643C71" w:rsidRPr="00AC745F" w:rsidRDefault="00643C71" w:rsidP="00643C71">
      <w:pPr>
        <w:rPr>
          <w:rFonts w:ascii="Times New Roman" w:hAnsi="Times New Roman" w:cs="Times New Roman"/>
        </w:rPr>
      </w:pPr>
    </w:p>
    <w:p w14:paraId="1467C670" w14:textId="77777777" w:rsidR="00643C71" w:rsidRPr="00AC745F" w:rsidRDefault="00643C71" w:rsidP="00643C71">
      <w:pPr>
        <w:rPr>
          <w:rFonts w:ascii="Times New Roman" w:hAnsi="Times New Roman" w:cs="Times New Roman"/>
        </w:rPr>
      </w:pPr>
    </w:p>
    <w:p w14:paraId="43FD9555" w14:textId="6C347AB8" w:rsidR="00564D1D" w:rsidRPr="00AC745F" w:rsidRDefault="00564D1D" w:rsidP="00564D1D">
      <w:pPr>
        <w:pStyle w:val="ListParagraph"/>
        <w:numPr>
          <w:ilvl w:val="0"/>
          <w:numId w:val="4"/>
        </w:numPr>
        <w:rPr>
          <w:rFonts w:ascii="Times New Roman" w:hAnsi="Times New Roman" w:cs="Times New Roman"/>
        </w:rPr>
      </w:pPr>
      <w:r w:rsidRPr="00AC745F">
        <w:rPr>
          <w:rFonts w:ascii="Times New Roman" w:hAnsi="Times New Roman" w:cs="Times New Roman"/>
        </w:rPr>
        <w:t>If you will be using a platform other than Pressbooks, you will be responsible for ensuring the accessibility of your deliverables. Please indicate how you will ensure your project documents are accessible to students in multiple formats.</w:t>
      </w:r>
    </w:p>
    <w:p w14:paraId="3454E25A" w14:textId="4AEE63C3" w:rsidR="00643C71" w:rsidRPr="00AC745F" w:rsidRDefault="00643C71" w:rsidP="00643C71">
      <w:pPr>
        <w:rPr>
          <w:rFonts w:ascii="Times New Roman" w:hAnsi="Times New Roman" w:cs="Times New Roman"/>
        </w:rPr>
      </w:pPr>
    </w:p>
    <w:p w14:paraId="36761A50" w14:textId="77777777" w:rsidR="00643C71" w:rsidRPr="00AC745F" w:rsidRDefault="00643C71" w:rsidP="00643C71">
      <w:pPr>
        <w:rPr>
          <w:rFonts w:ascii="Times New Roman" w:hAnsi="Times New Roman" w:cs="Times New Roman"/>
        </w:rPr>
      </w:pPr>
    </w:p>
    <w:p w14:paraId="62B073D9" w14:textId="74733E6F" w:rsidR="00564D1D" w:rsidRPr="00AC745F" w:rsidRDefault="00564D1D" w:rsidP="00564D1D">
      <w:pPr>
        <w:pStyle w:val="ListParagraph"/>
        <w:numPr>
          <w:ilvl w:val="0"/>
          <w:numId w:val="4"/>
        </w:numPr>
        <w:rPr>
          <w:rFonts w:ascii="Times New Roman" w:hAnsi="Times New Roman" w:cs="Times New Roman"/>
        </w:rPr>
      </w:pPr>
      <w:r w:rsidRPr="00AC745F">
        <w:rPr>
          <w:rFonts w:ascii="Times New Roman" w:hAnsi="Times New Roman" w:cs="Times New Roman"/>
        </w:rPr>
        <w:t xml:space="preserve">Is there a current publisher-based textbook used in your course that this open textbook will replace? If so, please provide the textbooks name, </w:t>
      </w:r>
      <w:proofErr w:type="gramStart"/>
      <w:r w:rsidRPr="00AC745F">
        <w:rPr>
          <w:rFonts w:ascii="Times New Roman" w:hAnsi="Times New Roman" w:cs="Times New Roman"/>
        </w:rPr>
        <w:t>publisher</w:t>
      </w:r>
      <w:proofErr w:type="gramEnd"/>
      <w:r w:rsidRPr="00AC745F">
        <w:rPr>
          <w:rFonts w:ascii="Times New Roman" w:hAnsi="Times New Roman" w:cs="Times New Roman"/>
        </w:rPr>
        <w:t xml:space="preserve"> and cost.</w:t>
      </w:r>
    </w:p>
    <w:p w14:paraId="7D897037" w14:textId="60AA7922" w:rsidR="00643C71" w:rsidRPr="00AC745F" w:rsidRDefault="00643C71" w:rsidP="00643C71">
      <w:pPr>
        <w:rPr>
          <w:rFonts w:ascii="Times New Roman" w:hAnsi="Times New Roman" w:cs="Times New Roman"/>
        </w:rPr>
      </w:pPr>
    </w:p>
    <w:p w14:paraId="06F5F0C9" w14:textId="77777777" w:rsidR="00643C71" w:rsidRPr="00AC745F" w:rsidRDefault="00643C71" w:rsidP="00643C71">
      <w:pPr>
        <w:rPr>
          <w:rFonts w:ascii="Times New Roman" w:hAnsi="Times New Roman" w:cs="Times New Roman"/>
        </w:rPr>
      </w:pPr>
    </w:p>
    <w:p w14:paraId="4B8109CA" w14:textId="4FE9E22F" w:rsidR="00564D1D" w:rsidRPr="00AC745F" w:rsidRDefault="00564D1D" w:rsidP="00564D1D">
      <w:pPr>
        <w:pStyle w:val="ListParagraph"/>
        <w:numPr>
          <w:ilvl w:val="0"/>
          <w:numId w:val="4"/>
        </w:numPr>
        <w:rPr>
          <w:rFonts w:ascii="Times New Roman" w:hAnsi="Times New Roman" w:cs="Times New Roman"/>
        </w:rPr>
      </w:pPr>
      <w:r w:rsidRPr="00AC745F">
        <w:rPr>
          <w:rFonts w:ascii="Times New Roman" w:hAnsi="Times New Roman" w:cs="Times New Roman"/>
        </w:rPr>
        <w:t>At a minimum, Power Point slides should be provided for your textbook. What additional ancillary materials will be produced (e.g., lab manuals, text-bank questions, practice tests</w:t>
      </w:r>
      <w:r w:rsidR="007C01AC">
        <w:rPr>
          <w:rFonts w:ascii="Times New Roman" w:hAnsi="Times New Roman" w:cs="Times New Roman"/>
        </w:rPr>
        <w:t xml:space="preserve"> etc.</w:t>
      </w:r>
      <w:r w:rsidRPr="00AC745F">
        <w:rPr>
          <w:rFonts w:ascii="Times New Roman" w:hAnsi="Times New Roman" w:cs="Times New Roman"/>
        </w:rPr>
        <w:t>)?</w:t>
      </w:r>
    </w:p>
    <w:p w14:paraId="10D71D22" w14:textId="7D4D1A8E" w:rsidR="00643C71" w:rsidRPr="00AC745F" w:rsidRDefault="00643C71" w:rsidP="00643C71">
      <w:pPr>
        <w:rPr>
          <w:rFonts w:ascii="Times New Roman" w:hAnsi="Times New Roman" w:cs="Times New Roman"/>
        </w:rPr>
      </w:pPr>
    </w:p>
    <w:p w14:paraId="1200AC14" w14:textId="3ED643B9" w:rsidR="00643C71" w:rsidRPr="00AC745F" w:rsidRDefault="00643C71" w:rsidP="00643C71">
      <w:pPr>
        <w:rPr>
          <w:rFonts w:ascii="Times New Roman" w:hAnsi="Times New Roman" w:cs="Times New Roman"/>
        </w:rPr>
      </w:pPr>
    </w:p>
    <w:p w14:paraId="6EF24E15" w14:textId="77777777" w:rsidR="00643C71" w:rsidRPr="00AC745F" w:rsidRDefault="00643C71" w:rsidP="00643C71">
      <w:pPr>
        <w:rPr>
          <w:rFonts w:ascii="Times New Roman" w:hAnsi="Times New Roman" w:cs="Times New Roman"/>
        </w:rPr>
      </w:pPr>
    </w:p>
    <w:p w14:paraId="5AD898AF" w14:textId="0295B117" w:rsidR="006E7B42" w:rsidRPr="00AC745F" w:rsidRDefault="006E7B42" w:rsidP="00564D1D">
      <w:pPr>
        <w:pStyle w:val="ListParagraph"/>
        <w:numPr>
          <w:ilvl w:val="0"/>
          <w:numId w:val="4"/>
        </w:numPr>
        <w:rPr>
          <w:rFonts w:ascii="Times New Roman" w:hAnsi="Times New Roman" w:cs="Times New Roman"/>
        </w:rPr>
      </w:pPr>
      <w:r w:rsidRPr="00AC745F">
        <w:rPr>
          <w:rFonts w:ascii="Times New Roman" w:hAnsi="Times New Roman" w:cs="Times New Roman"/>
        </w:rPr>
        <w:t>If you plan to use multimedia in your proposed open textbook, please list the media to be included (e.g., video, audio, H5P).</w:t>
      </w:r>
    </w:p>
    <w:p w14:paraId="43B76B30" w14:textId="1990497A" w:rsidR="00C3494B" w:rsidRDefault="00C3494B" w:rsidP="00C3494B">
      <w:pPr>
        <w:rPr>
          <w:rFonts w:ascii="Times New Roman" w:hAnsi="Times New Roman" w:cs="Times New Roman"/>
        </w:rPr>
      </w:pPr>
    </w:p>
    <w:p w14:paraId="4F5F79FA" w14:textId="1CD74F8D" w:rsidR="002442A6" w:rsidRDefault="002442A6" w:rsidP="00C3494B">
      <w:pPr>
        <w:rPr>
          <w:rFonts w:ascii="Times New Roman" w:hAnsi="Times New Roman" w:cs="Times New Roman"/>
        </w:rPr>
      </w:pPr>
    </w:p>
    <w:p w14:paraId="0B13A500" w14:textId="0BAD9D23" w:rsidR="002442A6" w:rsidRDefault="002442A6" w:rsidP="00C3494B">
      <w:pPr>
        <w:rPr>
          <w:rFonts w:ascii="Times New Roman" w:hAnsi="Times New Roman" w:cs="Times New Roman"/>
        </w:rPr>
      </w:pPr>
    </w:p>
    <w:p w14:paraId="1E71FAAB" w14:textId="77777777" w:rsidR="002442A6" w:rsidRPr="00AC745F" w:rsidRDefault="002442A6" w:rsidP="00C3494B">
      <w:pPr>
        <w:rPr>
          <w:rFonts w:ascii="Times New Roman" w:hAnsi="Times New Roman" w:cs="Times New Roman"/>
        </w:rPr>
      </w:pPr>
    </w:p>
    <w:p w14:paraId="6F88D4EF" w14:textId="242303EC" w:rsidR="00896FCF" w:rsidRPr="00643C71"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lastRenderedPageBreak/>
        <w:t>Project Activities and Milestones</w:t>
      </w:r>
    </w:p>
    <w:p w14:paraId="6E5A3159" w14:textId="29E9A5FB" w:rsidR="00643C71" w:rsidRPr="00AC745F" w:rsidRDefault="00643C71" w:rsidP="00643C71">
      <w:pPr>
        <w:pStyle w:val="ListParagraph"/>
        <w:numPr>
          <w:ilvl w:val="0"/>
          <w:numId w:val="5"/>
        </w:numPr>
        <w:rPr>
          <w:rFonts w:ascii="Times New Roman" w:hAnsi="Times New Roman" w:cs="Times New Roman"/>
        </w:rPr>
      </w:pPr>
      <w:r w:rsidRPr="00AC745F">
        <w:rPr>
          <w:rFonts w:ascii="Times New Roman" w:hAnsi="Times New Roman" w:cs="Times New Roman"/>
        </w:rPr>
        <w:t>What are the key activities for this project and their milestones? Please list the key activities in the table below, including key milestones and/or deliverables. Please use calendar months (January - December) in your milestones and provide as much detail as possible.</w:t>
      </w:r>
    </w:p>
    <w:p w14:paraId="039158BE" w14:textId="7A061A3B" w:rsidR="00C3494B" w:rsidRPr="00AC745F" w:rsidRDefault="00C3494B" w:rsidP="00C3494B">
      <w:pPr>
        <w:pStyle w:val="ListParagraph"/>
        <w:rPr>
          <w:rFonts w:ascii="Times New Roman" w:hAnsi="Times New Roman" w:cs="Times New Roman"/>
        </w:rPr>
      </w:pPr>
    </w:p>
    <w:tbl>
      <w:tblPr>
        <w:tblStyle w:val="TableGrid"/>
        <w:tblW w:w="0" w:type="auto"/>
        <w:tblInd w:w="421" w:type="dxa"/>
        <w:tblLook w:val="04A0" w:firstRow="1" w:lastRow="0" w:firstColumn="1" w:lastColumn="0" w:noHBand="0" w:noVBand="1"/>
      </w:tblPr>
      <w:tblGrid>
        <w:gridCol w:w="2628"/>
        <w:gridCol w:w="3007"/>
        <w:gridCol w:w="3294"/>
      </w:tblGrid>
      <w:tr w:rsidR="00C3494B" w:rsidRPr="00AC745F" w14:paraId="3C7E16B2" w14:textId="77777777" w:rsidTr="00623F3F">
        <w:trPr>
          <w:trHeight w:val="552"/>
        </w:trPr>
        <w:tc>
          <w:tcPr>
            <w:tcW w:w="2964" w:type="dxa"/>
            <w:shd w:val="clear" w:color="auto" w:fill="D9D9D9" w:themeFill="background1" w:themeFillShade="D9"/>
          </w:tcPr>
          <w:p w14:paraId="31D61463" w14:textId="77777777" w:rsidR="00C3494B" w:rsidRPr="00AC745F" w:rsidRDefault="00C3494B" w:rsidP="00D01028">
            <w:pPr>
              <w:rPr>
                <w:rFonts w:ascii="Times New Roman" w:hAnsi="Times New Roman" w:cs="Times New Roman"/>
                <w:b/>
              </w:rPr>
            </w:pPr>
            <w:r w:rsidRPr="00AC745F">
              <w:rPr>
                <w:rFonts w:ascii="Times New Roman" w:hAnsi="Times New Roman" w:cs="Times New Roman"/>
                <w:b/>
              </w:rPr>
              <w:t>Key activities and deliverables</w:t>
            </w:r>
          </w:p>
        </w:tc>
        <w:tc>
          <w:tcPr>
            <w:tcW w:w="3386" w:type="dxa"/>
            <w:shd w:val="clear" w:color="auto" w:fill="D9D9D9" w:themeFill="background1" w:themeFillShade="D9"/>
            <w:vAlign w:val="center"/>
          </w:tcPr>
          <w:p w14:paraId="7CD8D647" w14:textId="77777777" w:rsidR="00C3494B" w:rsidRPr="00AC745F" w:rsidRDefault="00C3494B" w:rsidP="00C3494B">
            <w:pPr>
              <w:jc w:val="center"/>
              <w:rPr>
                <w:rFonts w:ascii="Times New Roman" w:hAnsi="Times New Roman" w:cs="Times New Roman"/>
                <w:b/>
              </w:rPr>
            </w:pPr>
            <w:r w:rsidRPr="00AC745F">
              <w:rPr>
                <w:rFonts w:ascii="Times New Roman" w:hAnsi="Times New Roman" w:cs="Times New Roman"/>
                <w:b/>
              </w:rPr>
              <w:t>Responsibility</w:t>
            </w:r>
          </w:p>
        </w:tc>
        <w:tc>
          <w:tcPr>
            <w:tcW w:w="3856" w:type="dxa"/>
            <w:shd w:val="clear" w:color="auto" w:fill="D9D9D9" w:themeFill="background1" w:themeFillShade="D9"/>
            <w:vAlign w:val="center"/>
          </w:tcPr>
          <w:p w14:paraId="25A16A77" w14:textId="77777777" w:rsidR="00C3494B" w:rsidRPr="00AC745F" w:rsidRDefault="00C3494B" w:rsidP="00C3494B">
            <w:pPr>
              <w:jc w:val="center"/>
              <w:rPr>
                <w:rFonts w:ascii="Times New Roman" w:hAnsi="Times New Roman" w:cs="Times New Roman"/>
                <w:b/>
              </w:rPr>
            </w:pPr>
            <w:r w:rsidRPr="00AC745F">
              <w:rPr>
                <w:rFonts w:ascii="Times New Roman" w:hAnsi="Times New Roman" w:cs="Times New Roman"/>
                <w:b/>
              </w:rPr>
              <w:t>Milestone</w:t>
            </w:r>
          </w:p>
        </w:tc>
      </w:tr>
      <w:tr w:rsidR="00C3494B" w:rsidRPr="00AC745F" w14:paraId="07307A83" w14:textId="77777777" w:rsidTr="009E781E">
        <w:trPr>
          <w:trHeight w:val="552"/>
        </w:trPr>
        <w:tc>
          <w:tcPr>
            <w:tcW w:w="2964" w:type="dxa"/>
          </w:tcPr>
          <w:p w14:paraId="4C397EBC" w14:textId="77777777" w:rsidR="00C3494B" w:rsidRPr="00AC745F" w:rsidRDefault="00C3494B" w:rsidP="00D01028">
            <w:pPr>
              <w:rPr>
                <w:rFonts w:ascii="Times New Roman" w:hAnsi="Times New Roman" w:cs="Times New Roman"/>
              </w:rPr>
            </w:pPr>
            <w:r w:rsidRPr="00AC745F">
              <w:rPr>
                <w:rFonts w:ascii="Times New Roman" w:hAnsi="Times New Roman" w:cs="Times New Roman"/>
              </w:rPr>
              <w:t xml:space="preserve">1. </w:t>
            </w:r>
          </w:p>
        </w:tc>
        <w:tc>
          <w:tcPr>
            <w:tcW w:w="3386" w:type="dxa"/>
          </w:tcPr>
          <w:p w14:paraId="54BFC47E" w14:textId="77777777" w:rsidR="00C3494B" w:rsidRPr="00AC745F" w:rsidRDefault="00C3494B" w:rsidP="00D01028">
            <w:pPr>
              <w:rPr>
                <w:rFonts w:ascii="Times New Roman" w:hAnsi="Times New Roman" w:cs="Times New Roman"/>
              </w:rPr>
            </w:pPr>
          </w:p>
        </w:tc>
        <w:tc>
          <w:tcPr>
            <w:tcW w:w="3856" w:type="dxa"/>
          </w:tcPr>
          <w:p w14:paraId="5BE1F994" w14:textId="77777777" w:rsidR="00C3494B" w:rsidRPr="00AC745F" w:rsidRDefault="00C3494B" w:rsidP="00D01028">
            <w:pPr>
              <w:rPr>
                <w:rFonts w:ascii="Times New Roman" w:hAnsi="Times New Roman" w:cs="Times New Roman"/>
              </w:rPr>
            </w:pPr>
          </w:p>
        </w:tc>
      </w:tr>
      <w:tr w:rsidR="00C3494B" w:rsidRPr="00AC745F" w14:paraId="3054D7E9" w14:textId="77777777" w:rsidTr="009E781E">
        <w:trPr>
          <w:trHeight w:val="552"/>
        </w:trPr>
        <w:tc>
          <w:tcPr>
            <w:tcW w:w="2964" w:type="dxa"/>
          </w:tcPr>
          <w:p w14:paraId="69D89B99" w14:textId="77777777" w:rsidR="00C3494B" w:rsidRPr="00AC745F" w:rsidRDefault="00C3494B" w:rsidP="00D01028">
            <w:pPr>
              <w:rPr>
                <w:rFonts w:ascii="Times New Roman" w:hAnsi="Times New Roman" w:cs="Times New Roman"/>
              </w:rPr>
            </w:pPr>
            <w:r w:rsidRPr="00AC745F">
              <w:rPr>
                <w:rFonts w:ascii="Times New Roman" w:hAnsi="Times New Roman" w:cs="Times New Roman"/>
              </w:rPr>
              <w:t xml:space="preserve">2. </w:t>
            </w:r>
          </w:p>
        </w:tc>
        <w:tc>
          <w:tcPr>
            <w:tcW w:w="3386" w:type="dxa"/>
          </w:tcPr>
          <w:p w14:paraId="35D63CA3" w14:textId="77777777" w:rsidR="00C3494B" w:rsidRPr="00AC745F" w:rsidRDefault="00C3494B" w:rsidP="00D01028">
            <w:pPr>
              <w:rPr>
                <w:rFonts w:ascii="Times New Roman" w:hAnsi="Times New Roman" w:cs="Times New Roman"/>
              </w:rPr>
            </w:pPr>
          </w:p>
        </w:tc>
        <w:tc>
          <w:tcPr>
            <w:tcW w:w="3856" w:type="dxa"/>
          </w:tcPr>
          <w:p w14:paraId="76E0FCF2" w14:textId="77777777" w:rsidR="00C3494B" w:rsidRPr="00AC745F" w:rsidRDefault="00C3494B" w:rsidP="00D01028">
            <w:pPr>
              <w:rPr>
                <w:rFonts w:ascii="Times New Roman" w:hAnsi="Times New Roman" w:cs="Times New Roman"/>
              </w:rPr>
            </w:pPr>
          </w:p>
        </w:tc>
      </w:tr>
      <w:tr w:rsidR="00C3494B" w:rsidRPr="00AC745F" w14:paraId="4CB217C5" w14:textId="77777777" w:rsidTr="009E781E">
        <w:trPr>
          <w:trHeight w:val="552"/>
        </w:trPr>
        <w:tc>
          <w:tcPr>
            <w:tcW w:w="2964" w:type="dxa"/>
          </w:tcPr>
          <w:p w14:paraId="41EBD332" w14:textId="77777777" w:rsidR="00C3494B" w:rsidRPr="00AC745F" w:rsidRDefault="00C3494B" w:rsidP="00D01028">
            <w:pPr>
              <w:rPr>
                <w:rFonts w:ascii="Times New Roman" w:hAnsi="Times New Roman" w:cs="Times New Roman"/>
              </w:rPr>
            </w:pPr>
            <w:r w:rsidRPr="00AC745F">
              <w:rPr>
                <w:rFonts w:ascii="Times New Roman" w:hAnsi="Times New Roman" w:cs="Times New Roman"/>
              </w:rPr>
              <w:t xml:space="preserve">3. </w:t>
            </w:r>
          </w:p>
        </w:tc>
        <w:tc>
          <w:tcPr>
            <w:tcW w:w="3386" w:type="dxa"/>
          </w:tcPr>
          <w:p w14:paraId="0F11FEEE" w14:textId="77777777" w:rsidR="00C3494B" w:rsidRPr="00AC745F" w:rsidRDefault="00C3494B" w:rsidP="00D01028">
            <w:pPr>
              <w:rPr>
                <w:rFonts w:ascii="Times New Roman" w:hAnsi="Times New Roman" w:cs="Times New Roman"/>
              </w:rPr>
            </w:pPr>
          </w:p>
        </w:tc>
        <w:tc>
          <w:tcPr>
            <w:tcW w:w="3856" w:type="dxa"/>
          </w:tcPr>
          <w:p w14:paraId="406DBB2A" w14:textId="77777777" w:rsidR="00C3494B" w:rsidRPr="00AC745F" w:rsidRDefault="00C3494B" w:rsidP="00D01028">
            <w:pPr>
              <w:rPr>
                <w:rFonts w:ascii="Times New Roman" w:hAnsi="Times New Roman" w:cs="Times New Roman"/>
              </w:rPr>
            </w:pPr>
          </w:p>
        </w:tc>
      </w:tr>
      <w:tr w:rsidR="00C3494B" w:rsidRPr="00AC745F" w14:paraId="1035FF31" w14:textId="77777777" w:rsidTr="009E781E">
        <w:trPr>
          <w:trHeight w:val="552"/>
        </w:trPr>
        <w:tc>
          <w:tcPr>
            <w:tcW w:w="2964" w:type="dxa"/>
          </w:tcPr>
          <w:p w14:paraId="6746AE6A" w14:textId="77777777" w:rsidR="00C3494B" w:rsidRPr="00AC745F" w:rsidRDefault="00C3494B" w:rsidP="00D01028">
            <w:pPr>
              <w:rPr>
                <w:rFonts w:ascii="Times New Roman" w:hAnsi="Times New Roman" w:cs="Times New Roman"/>
              </w:rPr>
            </w:pPr>
            <w:r w:rsidRPr="00AC745F">
              <w:rPr>
                <w:rFonts w:ascii="Times New Roman" w:hAnsi="Times New Roman" w:cs="Times New Roman"/>
              </w:rPr>
              <w:t xml:space="preserve">4. </w:t>
            </w:r>
          </w:p>
        </w:tc>
        <w:tc>
          <w:tcPr>
            <w:tcW w:w="3386" w:type="dxa"/>
          </w:tcPr>
          <w:p w14:paraId="1D9E0E26" w14:textId="77777777" w:rsidR="00C3494B" w:rsidRPr="00AC745F" w:rsidRDefault="00C3494B" w:rsidP="00D01028">
            <w:pPr>
              <w:rPr>
                <w:rFonts w:ascii="Times New Roman" w:hAnsi="Times New Roman" w:cs="Times New Roman"/>
              </w:rPr>
            </w:pPr>
          </w:p>
        </w:tc>
        <w:tc>
          <w:tcPr>
            <w:tcW w:w="3856" w:type="dxa"/>
          </w:tcPr>
          <w:p w14:paraId="53918206" w14:textId="77777777" w:rsidR="00C3494B" w:rsidRPr="00AC745F" w:rsidRDefault="00C3494B" w:rsidP="00D01028">
            <w:pPr>
              <w:rPr>
                <w:rFonts w:ascii="Times New Roman" w:hAnsi="Times New Roman" w:cs="Times New Roman"/>
              </w:rPr>
            </w:pPr>
          </w:p>
        </w:tc>
      </w:tr>
      <w:tr w:rsidR="00C3494B" w:rsidRPr="00AC745F" w14:paraId="1877933F" w14:textId="77777777" w:rsidTr="009E781E">
        <w:trPr>
          <w:trHeight w:val="552"/>
        </w:trPr>
        <w:tc>
          <w:tcPr>
            <w:tcW w:w="2964" w:type="dxa"/>
          </w:tcPr>
          <w:p w14:paraId="028BBA92" w14:textId="77777777" w:rsidR="00C3494B" w:rsidRPr="00AC745F" w:rsidRDefault="00C3494B" w:rsidP="00D01028">
            <w:pPr>
              <w:rPr>
                <w:rFonts w:ascii="Times New Roman" w:hAnsi="Times New Roman" w:cs="Times New Roman"/>
              </w:rPr>
            </w:pPr>
            <w:r w:rsidRPr="00AC745F">
              <w:rPr>
                <w:rFonts w:ascii="Times New Roman" w:hAnsi="Times New Roman" w:cs="Times New Roman"/>
              </w:rPr>
              <w:t xml:space="preserve">5. </w:t>
            </w:r>
          </w:p>
        </w:tc>
        <w:tc>
          <w:tcPr>
            <w:tcW w:w="3386" w:type="dxa"/>
          </w:tcPr>
          <w:p w14:paraId="45811641" w14:textId="77777777" w:rsidR="00C3494B" w:rsidRPr="00AC745F" w:rsidRDefault="00C3494B" w:rsidP="00D01028">
            <w:pPr>
              <w:rPr>
                <w:rFonts w:ascii="Times New Roman" w:hAnsi="Times New Roman" w:cs="Times New Roman"/>
              </w:rPr>
            </w:pPr>
          </w:p>
        </w:tc>
        <w:tc>
          <w:tcPr>
            <w:tcW w:w="3856" w:type="dxa"/>
          </w:tcPr>
          <w:p w14:paraId="043FA3B2" w14:textId="77777777" w:rsidR="00C3494B" w:rsidRPr="00AC745F" w:rsidRDefault="00C3494B" w:rsidP="00D01028">
            <w:pPr>
              <w:rPr>
                <w:rFonts w:ascii="Times New Roman" w:hAnsi="Times New Roman" w:cs="Times New Roman"/>
              </w:rPr>
            </w:pPr>
          </w:p>
        </w:tc>
      </w:tr>
    </w:tbl>
    <w:p w14:paraId="403471B2" w14:textId="77777777" w:rsidR="00DA3ADC" w:rsidRPr="00AC745F" w:rsidRDefault="00DA3ADC" w:rsidP="00DA3ADC">
      <w:pPr>
        <w:spacing w:line="240" w:lineRule="auto"/>
        <w:rPr>
          <w:rFonts w:ascii="Times New Roman" w:eastAsia="Calibri" w:hAnsi="Times New Roman" w:cs="Times New Roman"/>
          <w:i/>
        </w:rPr>
      </w:pPr>
      <w:r w:rsidRPr="00AC745F">
        <w:rPr>
          <w:rFonts w:ascii="Times New Roman" w:hAnsi="Times New Roman" w:cs="Times New Roman"/>
        </w:rPr>
        <w:t xml:space="preserve">      </w:t>
      </w:r>
      <w:r w:rsidRPr="00AC745F">
        <w:rPr>
          <w:rFonts w:ascii="Times New Roman" w:eastAsia="Calibri" w:hAnsi="Times New Roman" w:cs="Times New Roman"/>
          <w:i/>
        </w:rPr>
        <w:t xml:space="preserve">Add as many rows as needed. </w:t>
      </w:r>
    </w:p>
    <w:p w14:paraId="397AA9EF" w14:textId="77777777" w:rsidR="00C3494B" w:rsidRPr="00AC745F" w:rsidRDefault="00C3494B" w:rsidP="009E781E">
      <w:pPr>
        <w:rPr>
          <w:rFonts w:ascii="Times New Roman" w:hAnsi="Times New Roman" w:cs="Times New Roman"/>
        </w:rPr>
      </w:pPr>
    </w:p>
    <w:p w14:paraId="192D4828" w14:textId="23C29801" w:rsidR="00643C71" w:rsidRPr="00AC745F" w:rsidRDefault="00643C71" w:rsidP="00643C71">
      <w:pPr>
        <w:pStyle w:val="ListParagraph"/>
        <w:numPr>
          <w:ilvl w:val="0"/>
          <w:numId w:val="5"/>
        </w:numPr>
        <w:rPr>
          <w:rFonts w:ascii="Times New Roman" w:hAnsi="Times New Roman" w:cs="Times New Roman"/>
        </w:rPr>
      </w:pPr>
      <w:r w:rsidRPr="00AC745F">
        <w:rPr>
          <w:rFonts w:ascii="Times New Roman" w:hAnsi="Times New Roman" w:cs="Times New Roman"/>
        </w:rPr>
        <w:t xml:space="preserve">Please list the roles and responsibilities of </w:t>
      </w:r>
      <w:r w:rsidR="00742C34">
        <w:rPr>
          <w:rFonts w:ascii="Times New Roman" w:hAnsi="Times New Roman" w:cs="Times New Roman"/>
        </w:rPr>
        <w:t xml:space="preserve">the project team members </w:t>
      </w:r>
      <w:del w:id="2" w:author="Nilgun Onder" w:date="2021-10-11T21:14:00Z">
        <w:r w:rsidR="00A325EE" w:rsidDel="00896010">
          <w:rPr>
            <w:rFonts w:ascii="Times New Roman" w:hAnsi="Times New Roman" w:cs="Times New Roman"/>
          </w:rPr>
          <w:delText xml:space="preserve"> </w:delText>
        </w:r>
      </w:del>
      <w:r w:rsidR="00A325EE">
        <w:rPr>
          <w:rFonts w:ascii="Times New Roman" w:hAnsi="Times New Roman" w:cs="Times New Roman"/>
        </w:rPr>
        <w:t>and other support staff (such as</w:t>
      </w:r>
      <w:r w:rsidR="00742C34">
        <w:rPr>
          <w:rFonts w:ascii="Times New Roman" w:hAnsi="Times New Roman" w:cs="Times New Roman"/>
        </w:rPr>
        <w:t xml:space="preserve"> student assistant, instructional designer, and graphic artist</w:t>
      </w:r>
      <w:r w:rsidR="00A325EE">
        <w:rPr>
          <w:rFonts w:ascii="Times New Roman" w:hAnsi="Times New Roman" w:cs="Times New Roman"/>
        </w:rPr>
        <w:t>) if applicable.</w:t>
      </w:r>
    </w:p>
    <w:tbl>
      <w:tblPr>
        <w:tblStyle w:val="TableGrid"/>
        <w:tblW w:w="0" w:type="auto"/>
        <w:tblInd w:w="421" w:type="dxa"/>
        <w:tblLook w:val="04A0" w:firstRow="1" w:lastRow="0" w:firstColumn="1" w:lastColumn="0" w:noHBand="0" w:noVBand="1"/>
      </w:tblPr>
      <w:tblGrid>
        <w:gridCol w:w="2131"/>
        <w:gridCol w:w="2434"/>
        <w:gridCol w:w="2092"/>
        <w:gridCol w:w="2272"/>
      </w:tblGrid>
      <w:tr w:rsidR="00C3494B" w:rsidRPr="00AC745F" w14:paraId="177314D6" w14:textId="77777777" w:rsidTr="00623F3F">
        <w:trPr>
          <w:trHeight w:val="340"/>
        </w:trPr>
        <w:tc>
          <w:tcPr>
            <w:tcW w:w="2409" w:type="dxa"/>
            <w:shd w:val="clear" w:color="auto" w:fill="D9D9D9" w:themeFill="background1" w:themeFillShade="D9"/>
          </w:tcPr>
          <w:p w14:paraId="16944A20" w14:textId="77777777" w:rsidR="00C3494B" w:rsidRPr="00AC745F" w:rsidRDefault="00C3494B" w:rsidP="00D01028">
            <w:pPr>
              <w:rPr>
                <w:rFonts w:ascii="Times New Roman" w:hAnsi="Times New Roman" w:cs="Times New Roman"/>
                <w:b/>
                <w:bCs/>
              </w:rPr>
            </w:pPr>
            <w:r w:rsidRPr="00AC745F">
              <w:rPr>
                <w:rFonts w:ascii="Times New Roman" w:hAnsi="Times New Roman" w:cs="Times New Roman"/>
                <w:b/>
                <w:bCs/>
              </w:rPr>
              <w:t>Roles</w:t>
            </w:r>
          </w:p>
        </w:tc>
        <w:tc>
          <w:tcPr>
            <w:tcW w:w="2694" w:type="dxa"/>
            <w:shd w:val="clear" w:color="auto" w:fill="D9D9D9" w:themeFill="background1" w:themeFillShade="D9"/>
          </w:tcPr>
          <w:p w14:paraId="51EC6273" w14:textId="77777777" w:rsidR="00C3494B" w:rsidRPr="00AC745F" w:rsidRDefault="00C3494B" w:rsidP="00D01028">
            <w:pPr>
              <w:rPr>
                <w:rFonts w:ascii="Times New Roman" w:hAnsi="Times New Roman" w:cs="Times New Roman"/>
                <w:b/>
                <w:bCs/>
              </w:rPr>
            </w:pPr>
            <w:r w:rsidRPr="00AC745F">
              <w:rPr>
                <w:rFonts w:ascii="Times New Roman" w:hAnsi="Times New Roman" w:cs="Times New Roman"/>
                <w:b/>
                <w:bCs/>
              </w:rPr>
              <w:t>Responsibilities</w:t>
            </w:r>
          </w:p>
        </w:tc>
        <w:tc>
          <w:tcPr>
            <w:tcW w:w="2551" w:type="dxa"/>
            <w:shd w:val="clear" w:color="auto" w:fill="D9D9D9" w:themeFill="background1" w:themeFillShade="D9"/>
          </w:tcPr>
          <w:p w14:paraId="7489B1C9" w14:textId="77777777" w:rsidR="00C3494B" w:rsidRPr="00AC745F" w:rsidRDefault="00C3494B" w:rsidP="00D01028">
            <w:pPr>
              <w:rPr>
                <w:rFonts w:ascii="Times New Roman" w:hAnsi="Times New Roman" w:cs="Times New Roman"/>
                <w:b/>
                <w:bCs/>
              </w:rPr>
            </w:pPr>
            <w:r w:rsidRPr="00AC745F">
              <w:rPr>
                <w:rFonts w:ascii="Times New Roman" w:hAnsi="Times New Roman" w:cs="Times New Roman"/>
                <w:b/>
                <w:bCs/>
              </w:rPr>
              <w:t>Tasks</w:t>
            </w:r>
          </w:p>
        </w:tc>
        <w:tc>
          <w:tcPr>
            <w:tcW w:w="2552" w:type="dxa"/>
            <w:shd w:val="clear" w:color="auto" w:fill="D9D9D9" w:themeFill="background1" w:themeFillShade="D9"/>
          </w:tcPr>
          <w:p w14:paraId="61766E51" w14:textId="77777777" w:rsidR="00C3494B" w:rsidRPr="00AC745F" w:rsidRDefault="00C3494B" w:rsidP="00D01028">
            <w:pPr>
              <w:rPr>
                <w:rFonts w:ascii="Times New Roman" w:hAnsi="Times New Roman" w:cs="Times New Roman"/>
                <w:b/>
                <w:bCs/>
              </w:rPr>
            </w:pPr>
            <w:r w:rsidRPr="00AC745F">
              <w:rPr>
                <w:rFonts w:ascii="Times New Roman" w:hAnsi="Times New Roman" w:cs="Times New Roman"/>
                <w:b/>
                <w:bCs/>
              </w:rPr>
              <w:t>Approximate hours</w:t>
            </w:r>
          </w:p>
        </w:tc>
      </w:tr>
      <w:tr w:rsidR="00C3494B" w:rsidRPr="00AC745F" w14:paraId="4C9A310B" w14:textId="77777777" w:rsidTr="00606711">
        <w:trPr>
          <w:trHeight w:val="340"/>
        </w:trPr>
        <w:tc>
          <w:tcPr>
            <w:tcW w:w="2409" w:type="dxa"/>
          </w:tcPr>
          <w:p w14:paraId="34F30F70" w14:textId="7E9BE4ED" w:rsidR="00C3494B" w:rsidRPr="00AC745F" w:rsidRDefault="00742C34" w:rsidP="00D01028">
            <w:pPr>
              <w:rPr>
                <w:rFonts w:ascii="Times New Roman" w:hAnsi="Times New Roman" w:cs="Times New Roman"/>
              </w:rPr>
            </w:pPr>
            <w:r>
              <w:rPr>
                <w:rFonts w:ascii="Times New Roman" w:hAnsi="Times New Roman" w:cs="Times New Roman"/>
              </w:rPr>
              <w:t>Principal Applicant</w:t>
            </w:r>
          </w:p>
        </w:tc>
        <w:tc>
          <w:tcPr>
            <w:tcW w:w="2694" w:type="dxa"/>
          </w:tcPr>
          <w:p w14:paraId="6BA41047" w14:textId="77777777" w:rsidR="00C3494B" w:rsidRPr="00AC745F" w:rsidRDefault="00C3494B" w:rsidP="00D01028">
            <w:pPr>
              <w:rPr>
                <w:rFonts w:ascii="Times New Roman" w:hAnsi="Times New Roman" w:cs="Times New Roman"/>
              </w:rPr>
            </w:pPr>
          </w:p>
        </w:tc>
        <w:tc>
          <w:tcPr>
            <w:tcW w:w="2551" w:type="dxa"/>
          </w:tcPr>
          <w:p w14:paraId="101176C5" w14:textId="77777777" w:rsidR="00C3494B" w:rsidRPr="00AC745F" w:rsidRDefault="00C3494B" w:rsidP="00D01028">
            <w:pPr>
              <w:rPr>
                <w:rFonts w:ascii="Times New Roman" w:hAnsi="Times New Roman" w:cs="Times New Roman"/>
              </w:rPr>
            </w:pPr>
          </w:p>
        </w:tc>
        <w:tc>
          <w:tcPr>
            <w:tcW w:w="2552" w:type="dxa"/>
          </w:tcPr>
          <w:p w14:paraId="09062A87" w14:textId="77777777" w:rsidR="00C3494B" w:rsidRPr="00AC745F" w:rsidRDefault="00C3494B" w:rsidP="00D01028">
            <w:pPr>
              <w:rPr>
                <w:rFonts w:ascii="Times New Roman" w:hAnsi="Times New Roman" w:cs="Times New Roman"/>
              </w:rPr>
            </w:pPr>
          </w:p>
        </w:tc>
      </w:tr>
      <w:tr w:rsidR="00742C34" w:rsidRPr="00AC745F" w14:paraId="2D5CA634" w14:textId="77777777" w:rsidTr="00606711">
        <w:trPr>
          <w:trHeight w:val="340"/>
        </w:trPr>
        <w:tc>
          <w:tcPr>
            <w:tcW w:w="2409" w:type="dxa"/>
          </w:tcPr>
          <w:p w14:paraId="49B87549" w14:textId="5660F4FA" w:rsidR="00742C34" w:rsidRPr="00AC745F" w:rsidDel="00742C34" w:rsidRDefault="00742C34" w:rsidP="00D01028">
            <w:pPr>
              <w:rPr>
                <w:rFonts w:ascii="Times New Roman" w:hAnsi="Times New Roman" w:cs="Times New Roman"/>
              </w:rPr>
            </w:pPr>
            <w:r>
              <w:rPr>
                <w:rFonts w:ascii="Times New Roman" w:hAnsi="Times New Roman" w:cs="Times New Roman"/>
              </w:rPr>
              <w:t>Co-Applicant(s)</w:t>
            </w:r>
          </w:p>
        </w:tc>
        <w:tc>
          <w:tcPr>
            <w:tcW w:w="2694" w:type="dxa"/>
          </w:tcPr>
          <w:p w14:paraId="4478461D" w14:textId="77777777" w:rsidR="00742C34" w:rsidRPr="00AC745F" w:rsidRDefault="00742C34" w:rsidP="00D01028">
            <w:pPr>
              <w:rPr>
                <w:rFonts w:ascii="Times New Roman" w:hAnsi="Times New Roman" w:cs="Times New Roman"/>
              </w:rPr>
            </w:pPr>
          </w:p>
        </w:tc>
        <w:tc>
          <w:tcPr>
            <w:tcW w:w="2551" w:type="dxa"/>
          </w:tcPr>
          <w:p w14:paraId="5526A325" w14:textId="77777777" w:rsidR="00742C34" w:rsidRPr="00AC745F" w:rsidRDefault="00742C34" w:rsidP="00D01028">
            <w:pPr>
              <w:rPr>
                <w:rFonts w:ascii="Times New Roman" w:hAnsi="Times New Roman" w:cs="Times New Roman"/>
              </w:rPr>
            </w:pPr>
          </w:p>
        </w:tc>
        <w:tc>
          <w:tcPr>
            <w:tcW w:w="2552" w:type="dxa"/>
          </w:tcPr>
          <w:p w14:paraId="464DAFC3" w14:textId="77777777" w:rsidR="00742C34" w:rsidRPr="00AC745F" w:rsidRDefault="00742C34" w:rsidP="00D01028">
            <w:pPr>
              <w:rPr>
                <w:rFonts w:ascii="Times New Roman" w:hAnsi="Times New Roman" w:cs="Times New Roman"/>
              </w:rPr>
            </w:pPr>
          </w:p>
        </w:tc>
      </w:tr>
      <w:tr w:rsidR="00742C34" w:rsidRPr="00AC745F" w14:paraId="43428F7D" w14:textId="77777777" w:rsidTr="00606711">
        <w:trPr>
          <w:trHeight w:val="340"/>
        </w:trPr>
        <w:tc>
          <w:tcPr>
            <w:tcW w:w="2409" w:type="dxa"/>
          </w:tcPr>
          <w:p w14:paraId="7973D764" w14:textId="6B8775AA" w:rsidR="00742C34" w:rsidRDefault="00742C34" w:rsidP="00D01028">
            <w:pPr>
              <w:rPr>
                <w:rFonts w:ascii="Times New Roman" w:hAnsi="Times New Roman" w:cs="Times New Roman"/>
              </w:rPr>
            </w:pPr>
            <w:r>
              <w:rPr>
                <w:rFonts w:ascii="Times New Roman" w:hAnsi="Times New Roman" w:cs="Times New Roman"/>
              </w:rPr>
              <w:t>Student Assistant</w:t>
            </w:r>
          </w:p>
        </w:tc>
        <w:tc>
          <w:tcPr>
            <w:tcW w:w="2694" w:type="dxa"/>
          </w:tcPr>
          <w:p w14:paraId="6C1B1102" w14:textId="77777777" w:rsidR="00742C34" w:rsidRPr="00AC745F" w:rsidRDefault="00742C34" w:rsidP="00D01028">
            <w:pPr>
              <w:rPr>
                <w:rFonts w:ascii="Times New Roman" w:hAnsi="Times New Roman" w:cs="Times New Roman"/>
              </w:rPr>
            </w:pPr>
          </w:p>
        </w:tc>
        <w:tc>
          <w:tcPr>
            <w:tcW w:w="2551" w:type="dxa"/>
          </w:tcPr>
          <w:p w14:paraId="65687954" w14:textId="77777777" w:rsidR="00742C34" w:rsidRPr="00AC745F" w:rsidRDefault="00742C34" w:rsidP="00D01028">
            <w:pPr>
              <w:rPr>
                <w:rFonts w:ascii="Times New Roman" w:hAnsi="Times New Roman" w:cs="Times New Roman"/>
              </w:rPr>
            </w:pPr>
          </w:p>
        </w:tc>
        <w:tc>
          <w:tcPr>
            <w:tcW w:w="2552" w:type="dxa"/>
          </w:tcPr>
          <w:p w14:paraId="7403723D" w14:textId="77777777" w:rsidR="00742C34" w:rsidRPr="00AC745F" w:rsidRDefault="00742C34" w:rsidP="00D01028">
            <w:pPr>
              <w:rPr>
                <w:rFonts w:ascii="Times New Roman" w:hAnsi="Times New Roman" w:cs="Times New Roman"/>
              </w:rPr>
            </w:pPr>
          </w:p>
        </w:tc>
      </w:tr>
      <w:tr w:rsidR="00C3494B" w:rsidRPr="00AC745F" w14:paraId="3DEE607B" w14:textId="77777777" w:rsidTr="00606711">
        <w:trPr>
          <w:trHeight w:val="340"/>
        </w:trPr>
        <w:tc>
          <w:tcPr>
            <w:tcW w:w="2409" w:type="dxa"/>
          </w:tcPr>
          <w:p w14:paraId="52584F15" w14:textId="0A887B39" w:rsidR="00C3494B" w:rsidRPr="00AC745F" w:rsidRDefault="00C3494B" w:rsidP="00D01028">
            <w:pPr>
              <w:rPr>
                <w:rFonts w:ascii="Times New Roman" w:hAnsi="Times New Roman" w:cs="Times New Roman"/>
              </w:rPr>
            </w:pPr>
            <w:r w:rsidRPr="00AC745F">
              <w:rPr>
                <w:rFonts w:ascii="Times New Roman" w:hAnsi="Times New Roman" w:cs="Times New Roman"/>
              </w:rPr>
              <w:t>Instructional designer</w:t>
            </w:r>
            <w:r w:rsidR="00742C34">
              <w:rPr>
                <w:rFonts w:ascii="Times New Roman" w:hAnsi="Times New Roman" w:cs="Times New Roman"/>
              </w:rPr>
              <w:t xml:space="preserve"> (if applicable)</w:t>
            </w:r>
          </w:p>
        </w:tc>
        <w:tc>
          <w:tcPr>
            <w:tcW w:w="2694" w:type="dxa"/>
          </w:tcPr>
          <w:p w14:paraId="20DEBB89" w14:textId="77777777" w:rsidR="00C3494B" w:rsidRPr="00AC745F" w:rsidRDefault="00C3494B" w:rsidP="00D01028">
            <w:pPr>
              <w:rPr>
                <w:rFonts w:ascii="Times New Roman" w:hAnsi="Times New Roman" w:cs="Times New Roman"/>
              </w:rPr>
            </w:pPr>
          </w:p>
        </w:tc>
        <w:tc>
          <w:tcPr>
            <w:tcW w:w="2551" w:type="dxa"/>
          </w:tcPr>
          <w:p w14:paraId="1BCD479F" w14:textId="77777777" w:rsidR="00C3494B" w:rsidRPr="00AC745F" w:rsidRDefault="00C3494B" w:rsidP="00D01028">
            <w:pPr>
              <w:rPr>
                <w:rFonts w:ascii="Times New Roman" w:hAnsi="Times New Roman" w:cs="Times New Roman"/>
              </w:rPr>
            </w:pPr>
          </w:p>
        </w:tc>
        <w:tc>
          <w:tcPr>
            <w:tcW w:w="2552" w:type="dxa"/>
          </w:tcPr>
          <w:p w14:paraId="2D4151DD" w14:textId="77777777" w:rsidR="00C3494B" w:rsidRPr="00AC745F" w:rsidRDefault="00C3494B" w:rsidP="00D01028">
            <w:pPr>
              <w:rPr>
                <w:rFonts w:ascii="Times New Roman" w:hAnsi="Times New Roman" w:cs="Times New Roman"/>
              </w:rPr>
            </w:pPr>
          </w:p>
        </w:tc>
      </w:tr>
      <w:tr w:rsidR="00C3494B" w:rsidRPr="00AC745F" w14:paraId="06954953" w14:textId="77777777" w:rsidTr="00606711">
        <w:trPr>
          <w:trHeight w:val="340"/>
        </w:trPr>
        <w:tc>
          <w:tcPr>
            <w:tcW w:w="2409" w:type="dxa"/>
          </w:tcPr>
          <w:p w14:paraId="7CF81650" w14:textId="6ADD0C13" w:rsidR="00C3494B" w:rsidRPr="00AC745F" w:rsidRDefault="00896010" w:rsidP="00D01028">
            <w:pPr>
              <w:rPr>
                <w:rFonts w:ascii="Times New Roman" w:hAnsi="Times New Roman" w:cs="Times New Roman"/>
              </w:rPr>
            </w:pPr>
            <w:r w:rsidRPr="00AC745F">
              <w:rPr>
                <w:rFonts w:ascii="Times New Roman" w:hAnsi="Times New Roman" w:cs="Times New Roman"/>
              </w:rPr>
              <w:t>Graphic artist</w:t>
            </w:r>
            <w:r>
              <w:rPr>
                <w:rFonts w:ascii="Times New Roman" w:hAnsi="Times New Roman" w:cs="Times New Roman"/>
              </w:rPr>
              <w:t xml:space="preserve"> (if applicable)</w:t>
            </w:r>
          </w:p>
        </w:tc>
        <w:tc>
          <w:tcPr>
            <w:tcW w:w="2694" w:type="dxa"/>
          </w:tcPr>
          <w:p w14:paraId="547CEDC7" w14:textId="77777777" w:rsidR="00C3494B" w:rsidRPr="00AC745F" w:rsidRDefault="00C3494B" w:rsidP="00D01028">
            <w:pPr>
              <w:rPr>
                <w:rFonts w:ascii="Times New Roman" w:hAnsi="Times New Roman" w:cs="Times New Roman"/>
              </w:rPr>
            </w:pPr>
          </w:p>
        </w:tc>
        <w:tc>
          <w:tcPr>
            <w:tcW w:w="2551" w:type="dxa"/>
          </w:tcPr>
          <w:p w14:paraId="57BAC8BA" w14:textId="77777777" w:rsidR="00C3494B" w:rsidRPr="00AC745F" w:rsidRDefault="00C3494B" w:rsidP="00D01028">
            <w:pPr>
              <w:rPr>
                <w:rFonts w:ascii="Times New Roman" w:hAnsi="Times New Roman" w:cs="Times New Roman"/>
              </w:rPr>
            </w:pPr>
          </w:p>
        </w:tc>
        <w:tc>
          <w:tcPr>
            <w:tcW w:w="2552" w:type="dxa"/>
          </w:tcPr>
          <w:p w14:paraId="33B374D1" w14:textId="77777777" w:rsidR="00C3494B" w:rsidRPr="00AC745F" w:rsidRDefault="00C3494B" w:rsidP="00D01028">
            <w:pPr>
              <w:rPr>
                <w:rFonts w:ascii="Times New Roman" w:hAnsi="Times New Roman" w:cs="Times New Roman"/>
              </w:rPr>
            </w:pPr>
          </w:p>
        </w:tc>
      </w:tr>
      <w:tr w:rsidR="00C3494B" w:rsidRPr="00AC745F" w14:paraId="45084394" w14:textId="77777777" w:rsidTr="00606711">
        <w:trPr>
          <w:trHeight w:val="340"/>
        </w:trPr>
        <w:tc>
          <w:tcPr>
            <w:tcW w:w="2409" w:type="dxa"/>
          </w:tcPr>
          <w:p w14:paraId="282AAF00" w14:textId="15555905" w:rsidR="00C3494B" w:rsidRPr="00AC745F" w:rsidRDefault="00C3494B" w:rsidP="00D01028">
            <w:pPr>
              <w:rPr>
                <w:rFonts w:ascii="Times New Roman" w:hAnsi="Times New Roman" w:cs="Times New Roman"/>
              </w:rPr>
            </w:pPr>
          </w:p>
        </w:tc>
        <w:tc>
          <w:tcPr>
            <w:tcW w:w="2694" w:type="dxa"/>
          </w:tcPr>
          <w:p w14:paraId="08884F2C" w14:textId="77777777" w:rsidR="00C3494B" w:rsidRPr="00AC745F" w:rsidRDefault="00C3494B" w:rsidP="00D01028">
            <w:pPr>
              <w:rPr>
                <w:rFonts w:ascii="Times New Roman" w:hAnsi="Times New Roman" w:cs="Times New Roman"/>
              </w:rPr>
            </w:pPr>
          </w:p>
        </w:tc>
        <w:tc>
          <w:tcPr>
            <w:tcW w:w="2551" w:type="dxa"/>
          </w:tcPr>
          <w:p w14:paraId="7051F8FD" w14:textId="77777777" w:rsidR="00C3494B" w:rsidRPr="00AC745F" w:rsidRDefault="00C3494B" w:rsidP="00D01028">
            <w:pPr>
              <w:rPr>
                <w:rFonts w:ascii="Times New Roman" w:hAnsi="Times New Roman" w:cs="Times New Roman"/>
              </w:rPr>
            </w:pPr>
          </w:p>
        </w:tc>
        <w:tc>
          <w:tcPr>
            <w:tcW w:w="2552" w:type="dxa"/>
          </w:tcPr>
          <w:p w14:paraId="13C9EFFC" w14:textId="77777777" w:rsidR="00C3494B" w:rsidRPr="00AC745F" w:rsidRDefault="00C3494B" w:rsidP="00D01028">
            <w:pPr>
              <w:rPr>
                <w:rFonts w:ascii="Times New Roman" w:hAnsi="Times New Roman" w:cs="Times New Roman"/>
              </w:rPr>
            </w:pPr>
          </w:p>
        </w:tc>
      </w:tr>
      <w:tr w:rsidR="00C3494B" w:rsidRPr="00AC745F" w14:paraId="60242A58" w14:textId="77777777" w:rsidTr="00606711">
        <w:trPr>
          <w:trHeight w:val="340"/>
        </w:trPr>
        <w:tc>
          <w:tcPr>
            <w:tcW w:w="2409" w:type="dxa"/>
          </w:tcPr>
          <w:p w14:paraId="691564F9" w14:textId="46827FD9" w:rsidR="00C3494B" w:rsidRPr="00AC745F" w:rsidRDefault="00C3494B" w:rsidP="00D01028">
            <w:pPr>
              <w:rPr>
                <w:rFonts w:ascii="Times New Roman" w:hAnsi="Times New Roman" w:cs="Times New Roman"/>
              </w:rPr>
            </w:pPr>
          </w:p>
        </w:tc>
        <w:tc>
          <w:tcPr>
            <w:tcW w:w="2694" w:type="dxa"/>
          </w:tcPr>
          <w:p w14:paraId="74CF86FC" w14:textId="77777777" w:rsidR="00C3494B" w:rsidRPr="00AC745F" w:rsidRDefault="00C3494B" w:rsidP="00D01028">
            <w:pPr>
              <w:rPr>
                <w:rFonts w:ascii="Times New Roman" w:hAnsi="Times New Roman" w:cs="Times New Roman"/>
              </w:rPr>
            </w:pPr>
          </w:p>
        </w:tc>
        <w:tc>
          <w:tcPr>
            <w:tcW w:w="2551" w:type="dxa"/>
          </w:tcPr>
          <w:p w14:paraId="587A6C47" w14:textId="77777777" w:rsidR="00C3494B" w:rsidRPr="00AC745F" w:rsidRDefault="00C3494B" w:rsidP="00D01028">
            <w:pPr>
              <w:rPr>
                <w:rFonts w:ascii="Times New Roman" w:hAnsi="Times New Roman" w:cs="Times New Roman"/>
              </w:rPr>
            </w:pPr>
          </w:p>
        </w:tc>
        <w:tc>
          <w:tcPr>
            <w:tcW w:w="2552" w:type="dxa"/>
          </w:tcPr>
          <w:p w14:paraId="6B98CE03" w14:textId="77777777" w:rsidR="00C3494B" w:rsidRPr="00AC745F" w:rsidRDefault="00C3494B" w:rsidP="00D01028">
            <w:pPr>
              <w:rPr>
                <w:rFonts w:ascii="Times New Roman" w:hAnsi="Times New Roman" w:cs="Times New Roman"/>
              </w:rPr>
            </w:pPr>
          </w:p>
        </w:tc>
      </w:tr>
      <w:tr w:rsidR="00C3494B" w:rsidRPr="00AC745F" w14:paraId="2108A1D2" w14:textId="77777777" w:rsidTr="00606711">
        <w:trPr>
          <w:trHeight w:val="340"/>
        </w:trPr>
        <w:tc>
          <w:tcPr>
            <w:tcW w:w="2409" w:type="dxa"/>
          </w:tcPr>
          <w:p w14:paraId="6679697A" w14:textId="0644D808" w:rsidR="00C3494B" w:rsidRPr="00AC745F" w:rsidRDefault="00C3494B" w:rsidP="00D01028">
            <w:pPr>
              <w:rPr>
                <w:rFonts w:ascii="Times New Roman" w:hAnsi="Times New Roman" w:cs="Times New Roman"/>
              </w:rPr>
            </w:pPr>
          </w:p>
        </w:tc>
        <w:tc>
          <w:tcPr>
            <w:tcW w:w="2694" w:type="dxa"/>
          </w:tcPr>
          <w:p w14:paraId="5AD062A8" w14:textId="77777777" w:rsidR="00C3494B" w:rsidRPr="00AC745F" w:rsidRDefault="00C3494B" w:rsidP="00D01028">
            <w:pPr>
              <w:rPr>
                <w:rFonts w:ascii="Times New Roman" w:hAnsi="Times New Roman" w:cs="Times New Roman"/>
              </w:rPr>
            </w:pPr>
          </w:p>
        </w:tc>
        <w:tc>
          <w:tcPr>
            <w:tcW w:w="2551" w:type="dxa"/>
          </w:tcPr>
          <w:p w14:paraId="0765B21C" w14:textId="77777777" w:rsidR="00C3494B" w:rsidRPr="00AC745F" w:rsidRDefault="00C3494B" w:rsidP="00D01028">
            <w:pPr>
              <w:rPr>
                <w:rFonts w:ascii="Times New Roman" w:hAnsi="Times New Roman" w:cs="Times New Roman"/>
              </w:rPr>
            </w:pPr>
          </w:p>
        </w:tc>
        <w:tc>
          <w:tcPr>
            <w:tcW w:w="2552" w:type="dxa"/>
          </w:tcPr>
          <w:p w14:paraId="636E7EF0" w14:textId="77777777" w:rsidR="00C3494B" w:rsidRPr="00AC745F" w:rsidRDefault="00C3494B" w:rsidP="00D01028">
            <w:pPr>
              <w:rPr>
                <w:rFonts w:ascii="Times New Roman" w:hAnsi="Times New Roman" w:cs="Times New Roman"/>
              </w:rPr>
            </w:pPr>
          </w:p>
        </w:tc>
      </w:tr>
      <w:tr w:rsidR="00C3494B" w:rsidRPr="00AC745F" w14:paraId="68808D03" w14:textId="77777777" w:rsidTr="00606711">
        <w:trPr>
          <w:trHeight w:val="340"/>
        </w:trPr>
        <w:tc>
          <w:tcPr>
            <w:tcW w:w="2409" w:type="dxa"/>
          </w:tcPr>
          <w:p w14:paraId="6334A697" w14:textId="1A205BC3" w:rsidR="00C3494B" w:rsidRPr="00AC745F" w:rsidRDefault="00C3494B" w:rsidP="00D01028">
            <w:pPr>
              <w:rPr>
                <w:rFonts w:ascii="Times New Roman" w:hAnsi="Times New Roman" w:cs="Times New Roman"/>
              </w:rPr>
            </w:pPr>
          </w:p>
        </w:tc>
        <w:tc>
          <w:tcPr>
            <w:tcW w:w="2694" w:type="dxa"/>
          </w:tcPr>
          <w:p w14:paraId="75E7DC9F" w14:textId="77777777" w:rsidR="00C3494B" w:rsidRPr="00AC745F" w:rsidRDefault="00C3494B" w:rsidP="00D01028">
            <w:pPr>
              <w:rPr>
                <w:rFonts w:ascii="Times New Roman" w:hAnsi="Times New Roman" w:cs="Times New Roman"/>
              </w:rPr>
            </w:pPr>
          </w:p>
        </w:tc>
        <w:tc>
          <w:tcPr>
            <w:tcW w:w="2551" w:type="dxa"/>
          </w:tcPr>
          <w:p w14:paraId="5B07C3EF" w14:textId="77777777" w:rsidR="00C3494B" w:rsidRPr="00AC745F" w:rsidRDefault="00C3494B" w:rsidP="00D01028">
            <w:pPr>
              <w:rPr>
                <w:rFonts w:ascii="Times New Roman" w:hAnsi="Times New Roman" w:cs="Times New Roman"/>
              </w:rPr>
            </w:pPr>
          </w:p>
        </w:tc>
        <w:tc>
          <w:tcPr>
            <w:tcW w:w="2552" w:type="dxa"/>
          </w:tcPr>
          <w:p w14:paraId="53F4918C" w14:textId="77777777" w:rsidR="00C3494B" w:rsidRPr="00AC745F" w:rsidRDefault="00C3494B" w:rsidP="00D01028">
            <w:pPr>
              <w:rPr>
                <w:rFonts w:ascii="Times New Roman" w:hAnsi="Times New Roman" w:cs="Times New Roman"/>
              </w:rPr>
            </w:pPr>
          </w:p>
        </w:tc>
      </w:tr>
      <w:tr w:rsidR="00C3494B" w:rsidRPr="00AC745F" w14:paraId="4A8EF298" w14:textId="77777777" w:rsidTr="00606711">
        <w:trPr>
          <w:trHeight w:val="340"/>
        </w:trPr>
        <w:tc>
          <w:tcPr>
            <w:tcW w:w="2409" w:type="dxa"/>
          </w:tcPr>
          <w:p w14:paraId="26AE8E2C" w14:textId="666D0BCC" w:rsidR="00C3494B" w:rsidRPr="00AC745F" w:rsidRDefault="00C3494B" w:rsidP="00D01028">
            <w:pPr>
              <w:rPr>
                <w:rFonts w:ascii="Times New Roman" w:hAnsi="Times New Roman" w:cs="Times New Roman"/>
              </w:rPr>
            </w:pPr>
          </w:p>
        </w:tc>
        <w:tc>
          <w:tcPr>
            <w:tcW w:w="2694" w:type="dxa"/>
          </w:tcPr>
          <w:p w14:paraId="1190FEE9" w14:textId="77777777" w:rsidR="00C3494B" w:rsidRPr="00AC745F" w:rsidRDefault="00C3494B" w:rsidP="00D01028">
            <w:pPr>
              <w:rPr>
                <w:rFonts w:ascii="Times New Roman" w:hAnsi="Times New Roman" w:cs="Times New Roman"/>
              </w:rPr>
            </w:pPr>
          </w:p>
        </w:tc>
        <w:tc>
          <w:tcPr>
            <w:tcW w:w="2551" w:type="dxa"/>
          </w:tcPr>
          <w:p w14:paraId="028FEAB8" w14:textId="77777777" w:rsidR="00C3494B" w:rsidRPr="00AC745F" w:rsidRDefault="00C3494B" w:rsidP="00D01028">
            <w:pPr>
              <w:rPr>
                <w:rFonts w:ascii="Times New Roman" w:hAnsi="Times New Roman" w:cs="Times New Roman"/>
              </w:rPr>
            </w:pPr>
          </w:p>
        </w:tc>
        <w:tc>
          <w:tcPr>
            <w:tcW w:w="2552" w:type="dxa"/>
          </w:tcPr>
          <w:p w14:paraId="662C3F8D" w14:textId="77777777" w:rsidR="00C3494B" w:rsidRPr="00AC745F" w:rsidRDefault="00C3494B" w:rsidP="00D01028">
            <w:pPr>
              <w:rPr>
                <w:rFonts w:ascii="Times New Roman" w:hAnsi="Times New Roman" w:cs="Times New Roman"/>
              </w:rPr>
            </w:pPr>
          </w:p>
        </w:tc>
      </w:tr>
    </w:tbl>
    <w:p w14:paraId="71DEFDC9" w14:textId="77777777" w:rsidR="00DA3ADC" w:rsidRPr="00AC745F" w:rsidRDefault="00DA3ADC" w:rsidP="00DA3ADC">
      <w:pPr>
        <w:spacing w:line="240" w:lineRule="auto"/>
        <w:rPr>
          <w:rFonts w:ascii="Times New Roman" w:eastAsia="Calibri" w:hAnsi="Times New Roman" w:cs="Times New Roman"/>
          <w:i/>
        </w:rPr>
      </w:pPr>
      <w:r w:rsidRPr="00AC745F">
        <w:rPr>
          <w:rFonts w:ascii="Times New Roman" w:hAnsi="Times New Roman" w:cs="Times New Roman"/>
        </w:rPr>
        <w:t xml:space="preserve">       </w:t>
      </w:r>
      <w:r w:rsidRPr="00AC745F">
        <w:rPr>
          <w:rFonts w:ascii="Times New Roman" w:eastAsia="Calibri" w:hAnsi="Times New Roman" w:cs="Times New Roman"/>
          <w:i/>
        </w:rPr>
        <w:t xml:space="preserve">Add as many rows as needed. </w:t>
      </w:r>
    </w:p>
    <w:p w14:paraId="56E47B64" w14:textId="165E7F53" w:rsidR="00BE72AE" w:rsidRPr="00AC745F" w:rsidRDefault="00BE72AE" w:rsidP="00C3494B">
      <w:pPr>
        <w:rPr>
          <w:rFonts w:ascii="Times New Roman" w:hAnsi="Times New Roman" w:cs="Times New Roman"/>
        </w:rPr>
      </w:pPr>
    </w:p>
    <w:p w14:paraId="5BBA6F1C" w14:textId="15AA3961" w:rsidR="00BE72AE" w:rsidRDefault="00BE72AE" w:rsidP="00C3494B">
      <w:pPr>
        <w:rPr>
          <w:rFonts w:ascii="Times New Roman" w:hAnsi="Times New Roman" w:cs="Times New Roman"/>
        </w:rPr>
      </w:pPr>
    </w:p>
    <w:p w14:paraId="3E680E1D" w14:textId="77777777" w:rsidR="002442A6" w:rsidRPr="00AC745F" w:rsidRDefault="002442A6" w:rsidP="00C3494B">
      <w:pPr>
        <w:rPr>
          <w:rFonts w:ascii="Times New Roman" w:hAnsi="Times New Roman" w:cs="Times New Roman"/>
        </w:rPr>
      </w:pPr>
    </w:p>
    <w:p w14:paraId="5C67FAF7" w14:textId="0CA94AC5" w:rsidR="00E90C0E" w:rsidRPr="00AC745F" w:rsidRDefault="00E90C0E" w:rsidP="00643C71">
      <w:pPr>
        <w:pStyle w:val="ListParagraph"/>
        <w:numPr>
          <w:ilvl w:val="0"/>
          <w:numId w:val="5"/>
        </w:numPr>
        <w:rPr>
          <w:rFonts w:ascii="Times New Roman" w:hAnsi="Times New Roman" w:cs="Times New Roman"/>
        </w:rPr>
      </w:pPr>
      <w:r w:rsidRPr="00AC745F">
        <w:rPr>
          <w:rFonts w:ascii="Times New Roman" w:hAnsi="Times New Roman" w:cs="Times New Roman"/>
        </w:rPr>
        <w:lastRenderedPageBreak/>
        <w:t>Please describe how this project will be sustained and kept current, even in the absence of ongoing funding</w:t>
      </w:r>
      <w:r w:rsidR="00742C34">
        <w:rPr>
          <w:rFonts w:ascii="Times New Roman" w:hAnsi="Times New Roman" w:cs="Times New Roman"/>
        </w:rPr>
        <w:t xml:space="preserve"> from the OER Publishing Program</w:t>
      </w:r>
      <w:r w:rsidRPr="00AC745F">
        <w:rPr>
          <w:rFonts w:ascii="Times New Roman" w:hAnsi="Times New Roman" w:cs="Times New Roman"/>
        </w:rPr>
        <w:t>. Answering this</w:t>
      </w:r>
      <w:r w:rsidR="00A325EE">
        <w:rPr>
          <w:rFonts w:ascii="Times New Roman" w:hAnsi="Times New Roman" w:cs="Times New Roman"/>
        </w:rPr>
        <w:t xml:space="preserve"> question</w:t>
      </w:r>
      <w:r w:rsidRPr="00AC745F">
        <w:rPr>
          <w:rFonts w:ascii="Times New Roman" w:hAnsi="Times New Roman" w:cs="Times New Roman"/>
        </w:rPr>
        <w:t xml:space="preserve"> is imperative since OER must be continually updated to improve their quality.</w:t>
      </w:r>
    </w:p>
    <w:p w14:paraId="55C2D3D6" w14:textId="0199E60E" w:rsidR="00C3494B" w:rsidRPr="00AC745F" w:rsidRDefault="00C3494B" w:rsidP="00C3494B">
      <w:pPr>
        <w:rPr>
          <w:rFonts w:ascii="Times New Roman" w:hAnsi="Times New Roman" w:cs="Times New Roman"/>
        </w:rPr>
      </w:pPr>
    </w:p>
    <w:p w14:paraId="081B6162" w14:textId="1D73AC38" w:rsidR="00C3494B" w:rsidRPr="00AC745F" w:rsidRDefault="00C3494B" w:rsidP="00C3494B">
      <w:pPr>
        <w:rPr>
          <w:rFonts w:ascii="Times New Roman" w:hAnsi="Times New Roman" w:cs="Times New Roman"/>
        </w:rPr>
      </w:pPr>
    </w:p>
    <w:p w14:paraId="79A2A77C" w14:textId="77777777" w:rsidR="00C3494B" w:rsidRPr="00C3494B" w:rsidRDefault="00C3494B" w:rsidP="00C3494B">
      <w:pPr>
        <w:rPr>
          <w:rFonts w:ascii="Times New Roman" w:hAnsi="Times New Roman" w:cs="Times New Roman"/>
          <w:sz w:val="28"/>
          <w:szCs w:val="28"/>
        </w:rPr>
      </w:pPr>
    </w:p>
    <w:p w14:paraId="2F02F682" w14:textId="1504D8CD" w:rsidR="00E90C0E" w:rsidRPr="00AC745F" w:rsidRDefault="00E90C0E" w:rsidP="00643C71">
      <w:pPr>
        <w:pStyle w:val="ListParagraph"/>
        <w:numPr>
          <w:ilvl w:val="0"/>
          <w:numId w:val="5"/>
        </w:numPr>
        <w:rPr>
          <w:rFonts w:ascii="Times New Roman" w:hAnsi="Times New Roman" w:cs="Times New Roman"/>
        </w:rPr>
      </w:pPr>
      <w:r w:rsidRPr="00E90C0E">
        <w:rPr>
          <w:rFonts w:ascii="Times New Roman" w:hAnsi="Times New Roman" w:cs="Times New Roman"/>
          <w:b/>
          <w:bCs/>
          <w:sz w:val="28"/>
          <w:szCs w:val="28"/>
        </w:rPr>
        <w:t>Other:</w:t>
      </w:r>
      <w:r>
        <w:rPr>
          <w:rFonts w:ascii="Times New Roman" w:hAnsi="Times New Roman" w:cs="Times New Roman"/>
          <w:sz w:val="28"/>
          <w:szCs w:val="28"/>
        </w:rPr>
        <w:t xml:space="preserve"> </w:t>
      </w:r>
      <w:r w:rsidRPr="00AC745F">
        <w:rPr>
          <w:rFonts w:ascii="Times New Roman" w:hAnsi="Times New Roman" w:cs="Times New Roman"/>
        </w:rPr>
        <w:t xml:space="preserve">Please outline any other considerations that you feel </w:t>
      </w:r>
      <w:r w:rsidR="0086779D">
        <w:rPr>
          <w:rFonts w:ascii="Times New Roman" w:hAnsi="Times New Roman" w:cs="Times New Roman"/>
        </w:rPr>
        <w:t xml:space="preserve">would </w:t>
      </w:r>
      <w:r w:rsidRPr="00AC745F">
        <w:rPr>
          <w:rFonts w:ascii="Times New Roman" w:hAnsi="Times New Roman" w:cs="Times New Roman"/>
        </w:rPr>
        <w:t>help support your application.</w:t>
      </w:r>
    </w:p>
    <w:p w14:paraId="35D939F8" w14:textId="77777777" w:rsidR="00CE6853" w:rsidRPr="00CE6853" w:rsidRDefault="00CE6853" w:rsidP="00CE6853">
      <w:pPr>
        <w:rPr>
          <w:rFonts w:ascii="Times New Roman" w:hAnsi="Times New Roman" w:cs="Times New Roman"/>
          <w:sz w:val="28"/>
          <w:szCs w:val="28"/>
        </w:rPr>
      </w:pPr>
    </w:p>
    <w:p w14:paraId="66864938" w14:textId="6991A8BF" w:rsidR="00896FCF" w:rsidRPr="00CE6853"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Requirements</w:t>
      </w:r>
    </w:p>
    <w:p w14:paraId="48CB08EB" w14:textId="77777777" w:rsidR="00B76CDE" w:rsidRPr="00AC745F" w:rsidRDefault="00B76CDE" w:rsidP="00B76CDE">
      <w:pPr>
        <w:spacing w:before="120" w:after="120" w:line="240" w:lineRule="auto"/>
        <w:rPr>
          <w:rFonts w:ascii="Times New Roman" w:eastAsia="Calibri" w:hAnsi="Times New Roman" w:cs="Times New Roman"/>
        </w:rPr>
      </w:pPr>
      <w:r w:rsidRPr="00AC745F">
        <w:rPr>
          <w:rFonts w:ascii="Times New Roman" w:eastAsia="Calibri" w:hAnsi="Times New Roman" w:cs="Times New Roman"/>
          <w:b/>
        </w:rPr>
        <w:t>Please note:</w:t>
      </w:r>
      <w:r w:rsidRPr="00AC745F">
        <w:rPr>
          <w:rFonts w:ascii="Times New Roman" w:eastAsia="Calibri" w:hAnsi="Times New Roman" w:cs="Times New Roman"/>
        </w:rPr>
        <w:t xml:space="preserve"> If the application for funding is successful, the resources, outcomes and content of the project must:</w:t>
      </w:r>
    </w:p>
    <w:p w14:paraId="3021E881" w14:textId="11E2AC6C"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Carry an open license that is the least restrictive possible (e.g.</w:t>
      </w:r>
      <w:r w:rsidR="00FE4D51" w:rsidRPr="00AC745F">
        <w:rPr>
          <w:rFonts w:ascii="Times New Roman" w:eastAsia="Calibri" w:hAnsi="Times New Roman" w:cs="Times New Roman"/>
        </w:rPr>
        <w:t>,</w:t>
      </w:r>
      <w:r w:rsidRPr="00AC745F">
        <w:rPr>
          <w:rFonts w:ascii="Times New Roman" w:eastAsia="Calibri" w:hAnsi="Times New Roman" w:cs="Times New Roman"/>
        </w:rPr>
        <w:t xml:space="preserve"> Creative Commons licence) given the included resources, unless otherwise requiring restriction (e.g., Indigenous, cultural restrictions)</w:t>
      </w:r>
      <w:r w:rsidR="00742C34">
        <w:rPr>
          <w:rFonts w:ascii="Times New Roman" w:eastAsia="Calibri" w:hAnsi="Times New Roman" w:cs="Times New Roman"/>
        </w:rPr>
        <w:t>.</w:t>
      </w:r>
      <w:r w:rsidRPr="00AC745F">
        <w:rPr>
          <w:rFonts w:ascii="Times New Roman" w:eastAsia="Calibri" w:hAnsi="Times New Roman" w:cs="Times New Roman"/>
        </w:rPr>
        <w:t xml:space="preserve"> </w:t>
      </w:r>
      <w:r w:rsidR="00742C34">
        <w:rPr>
          <w:rFonts w:ascii="Times New Roman" w:eastAsia="Calibri" w:hAnsi="Times New Roman" w:cs="Times New Roman"/>
        </w:rPr>
        <w:t xml:space="preserve">Please </w:t>
      </w:r>
      <w:r w:rsidRPr="00AC745F">
        <w:rPr>
          <w:rFonts w:ascii="Times New Roman" w:eastAsia="Calibri" w:hAnsi="Times New Roman" w:cs="Times New Roman"/>
        </w:rPr>
        <w:t>note</w:t>
      </w:r>
      <w:r w:rsidR="00742C34">
        <w:rPr>
          <w:rFonts w:ascii="Times New Roman" w:eastAsia="Calibri" w:hAnsi="Times New Roman" w:cs="Times New Roman"/>
        </w:rPr>
        <w:t xml:space="preserve"> that</w:t>
      </w:r>
      <w:r w:rsidRPr="00AC745F">
        <w:rPr>
          <w:rFonts w:ascii="Times New Roman" w:eastAsia="Calibri" w:hAnsi="Times New Roman" w:cs="Times New Roman"/>
        </w:rPr>
        <w:t xml:space="preserve"> commercial content and applications cannot be included in most circumstances or may require special permission; all resources included in the project must be able to be released openly.</w:t>
      </w:r>
    </w:p>
    <w:p w14:paraId="1FE15B22" w14:textId="17E06369"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Be accessible for those with disabilities (e.g.</w:t>
      </w:r>
      <w:r w:rsidR="008F2F19" w:rsidRPr="00AC745F">
        <w:rPr>
          <w:rFonts w:ascii="Times New Roman" w:eastAsia="Calibri" w:hAnsi="Times New Roman" w:cs="Times New Roman"/>
        </w:rPr>
        <w:t>,</w:t>
      </w:r>
      <w:r w:rsidRPr="00AC745F">
        <w:rPr>
          <w:rFonts w:ascii="Times New Roman" w:eastAsia="Calibri" w:hAnsi="Times New Roman" w:cs="Times New Roman"/>
        </w:rPr>
        <w:t xml:space="preserve"> adhering to accessibility standards such as viewable by screen readers, captioned videos, high contrast text and images, keyboard accessibility etc.).</w:t>
      </w:r>
    </w:p>
    <w:p w14:paraId="2371D8A8" w14:textId="69A296A9"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Be compatible with as wide a range of platforms as possible (e.g.</w:t>
      </w:r>
      <w:r w:rsidR="00742C34">
        <w:rPr>
          <w:rFonts w:ascii="Times New Roman" w:eastAsia="Calibri" w:hAnsi="Times New Roman" w:cs="Times New Roman"/>
        </w:rPr>
        <w:t>,</w:t>
      </w:r>
      <w:r w:rsidRPr="00AC745F">
        <w:rPr>
          <w:rFonts w:ascii="Times New Roman" w:eastAsia="Calibri" w:hAnsi="Times New Roman" w:cs="Times New Roman"/>
        </w:rPr>
        <w:t xml:space="preserve"> Windows, Mac, Linux, Android etc.).</w:t>
      </w:r>
    </w:p>
    <w:p w14:paraId="61916C70" w14:textId="211E345D"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Be created in a format and using standards that will allow it to be reused, remixed, and adapted widely using common and preferably free or open technologies.</w:t>
      </w:r>
    </w:p>
    <w:p w14:paraId="1ECBA935" w14:textId="6C5601FB"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Maintain a commitment to allowing translation of this work into other languages.</w:t>
      </w:r>
    </w:p>
    <w:p w14:paraId="3A96DC31" w14:textId="797185BB" w:rsidR="00B76CDE" w:rsidRPr="00AC745F" w:rsidRDefault="00B76CDE" w:rsidP="00B76CDE">
      <w:pPr>
        <w:numPr>
          <w:ilvl w:val="0"/>
          <w:numId w:val="6"/>
        </w:numPr>
        <w:spacing w:after="0" w:line="240" w:lineRule="auto"/>
        <w:rPr>
          <w:rFonts w:ascii="Times New Roman" w:eastAsia="Calibri" w:hAnsi="Times New Roman" w:cs="Times New Roman"/>
        </w:rPr>
      </w:pPr>
      <w:r w:rsidRPr="00AC745F">
        <w:rPr>
          <w:rFonts w:ascii="Times New Roman" w:eastAsia="Calibri" w:hAnsi="Times New Roman" w:cs="Times New Roman"/>
        </w:rPr>
        <w:t xml:space="preserve">Sign a letter of agreement with the University, agreeing to the project goals, </w:t>
      </w:r>
      <w:proofErr w:type="gramStart"/>
      <w:r w:rsidRPr="00AC745F">
        <w:rPr>
          <w:rFonts w:ascii="Times New Roman" w:eastAsia="Calibri" w:hAnsi="Times New Roman" w:cs="Times New Roman"/>
        </w:rPr>
        <w:t>deliverables</w:t>
      </w:r>
      <w:proofErr w:type="gramEnd"/>
      <w:r w:rsidRPr="00AC745F">
        <w:rPr>
          <w:rFonts w:ascii="Times New Roman" w:eastAsia="Calibri" w:hAnsi="Times New Roman" w:cs="Times New Roman"/>
        </w:rPr>
        <w:t xml:space="preserve"> and funding milestones.</w:t>
      </w:r>
    </w:p>
    <w:p w14:paraId="22F9E280" w14:textId="71B713B0" w:rsidR="00B76CDE" w:rsidRPr="00AC745F" w:rsidRDefault="00B76CDE" w:rsidP="00B76CDE">
      <w:pPr>
        <w:numPr>
          <w:ilvl w:val="0"/>
          <w:numId w:val="6"/>
        </w:numPr>
        <w:spacing w:after="120" w:line="240" w:lineRule="auto"/>
        <w:rPr>
          <w:rFonts w:ascii="Times New Roman" w:eastAsia="Calibri" w:hAnsi="Times New Roman" w:cs="Times New Roman"/>
        </w:rPr>
      </w:pPr>
      <w:r w:rsidRPr="00AC745F">
        <w:rPr>
          <w:rFonts w:ascii="Times New Roman" w:eastAsia="Calibri" w:hAnsi="Times New Roman" w:cs="Times New Roman"/>
        </w:rPr>
        <w:t xml:space="preserve">Be </w:t>
      </w:r>
      <w:r w:rsidR="00742C34">
        <w:rPr>
          <w:rFonts w:ascii="Times New Roman" w:eastAsia="Calibri" w:hAnsi="Times New Roman" w:cs="Times New Roman"/>
        </w:rPr>
        <w:t>used</w:t>
      </w:r>
      <w:r w:rsidRPr="00AC745F">
        <w:rPr>
          <w:rFonts w:ascii="Times New Roman" w:eastAsia="Calibri" w:hAnsi="Times New Roman" w:cs="Times New Roman"/>
        </w:rPr>
        <w:t xml:space="preserve"> in the </w:t>
      </w:r>
      <w:r w:rsidR="00742C34">
        <w:rPr>
          <w:rFonts w:ascii="Times New Roman" w:eastAsia="Calibri" w:hAnsi="Times New Roman" w:cs="Times New Roman"/>
        </w:rPr>
        <w:t xml:space="preserve">main </w:t>
      </w:r>
      <w:r w:rsidRPr="00AC745F">
        <w:rPr>
          <w:rFonts w:ascii="Times New Roman" w:eastAsia="Calibri" w:hAnsi="Times New Roman" w:cs="Times New Roman"/>
        </w:rPr>
        <w:t>course specified in this application within one year of the product(s) completion</w:t>
      </w:r>
      <w:ins w:id="3" w:author="Nilgun Onder" w:date="2021-10-11T21:22:00Z">
        <w:r w:rsidR="00AA7669">
          <w:rPr>
            <w:rFonts w:ascii="Times New Roman" w:eastAsia="Calibri" w:hAnsi="Times New Roman" w:cs="Times New Roman"/>
          </w:rPr>
          <w:t>.</w:t>
        </w:r>
      </w:ins>
      <w:del w:id="4" w:author="Nilgun Onder" w:date="2021-10-11T21:22:00Z">
        <w:r w:rsidRPr="00AC745F" w:rsidDel="00AA7669">
          <w:rPr>
            <w:rFonts w:ascii="Times New Roman" w:eastAsia="Calibri" w:hAnsi="Times New Roman" w:cs="Times New Roman"/>
          </w:rPr>
          <w:delText>,</w:delText>
        </w:r>
      </w:del>
      <w:r w:rsidRPr="00AC745F">
        <w:rPr>
          <w:rFonts w:ascii="Times New Roman" w:eastAsia="Calibri" w:hAnsi="Times New Roman" w:cs="Times New Roman"/>
        </w:rPr>
        <w:t xml:space="preserve"> </w:t>
      </w:r>
    </w:p>
    <w:p w14:paraId="61B581D5" w14:textId="1DF873F8" w:rsidR="00E230B1" w:rsidRPr="00AC745F" w:rsidRDefault="006449AB" w:rsidP="00E230B1">
      <w:pPr>
        <w:numPr>
          <w:ilvl w:val="0"/>
          <w:numId w:val="6"/>
        </w:numPr>
        <w:spacing w:after="120" w:line="240" w:lineRule="auto"/>
        <w:rPr>
          <w:rFonts w:ascii="Times New Roman" w:eastAsia="Calibri" w:hAnsi="Times New Roman" w:cs="Times New Roman"/>
        </w:rPr>
      </w:pPr>
      <w:r w:rsidRPr="00AC745F">
        <w:rPr>
          <w:rFonts w:ascii="Times New Roman" w:eastAsia="Calibri" w:hAnsi="Times New Roman" w:cs="Times New Roman"/>
        </w:rPr>
        <w:t>Provide presentations on your project at the halfway point and at the conclusion of the project through delivery of OER Program workshops.</w:t>
      </w:r>
    </w:p>
    <w:p w14:paraId="725B2077" w14:textId="4DA82795" w:rsidR="00B76CDE" w:rsidRPr="00AC745F" w:rsidRDefault="00B76CDE" w:rsidP="00B76CDE">
      <w:pPr>
        <w:numPr>
          <w:ilvl w:val="0"/>
          <w:numId w:val="6"/>
        </w:numPr>
        <w:spacing w:after="120" w:line="240" w:lineRule="auto"/>
        <w:rPr>
          <w:rFonts w:ascii="Times New Roman" w:eastAsia="Calibri" w:hAnsi="Times New Roman" w:cs="Times New Roman"/>
        </w:rPr>
      </w:pPr>
      <w:r w:rsidRPr="00AC745F">
        <w:rPr>
          <w:rFonts w:ascii="Times New Roman" w:eastAsia="Calibri" w:hAnsi="Times New Roman" w:cs="Times New Roman"/>
        </w:rPr>
        <w:t>Commit to producing a final report providing information on problems, solutions and other issues encountered during development.</w:t>
      </w:r>
    </w:p>
    <w:p w14:paraId="14E0E49C" w14:textId="277DA0D8" w:rsidR="00E230B1" w:rsidRPr="00AC745F" w:rsidRDefault="00E230B1" w:rsidP="00E230B1">
      <w:pPr>
        <w:spacing w:after="120" w:line="240" w:lineRule="auto"/>
        <w:rPr>
          <w:rFonts w:ascii="Times New Roman" w:eastAsia="Calibri" w:hAnsi="Times New Roman" w:cs="Times New Roman"/>
        </w:rPr>
      </w:pPr>
      <w:r w:rsidRPr="00AC745F">
        <w:rPr>
          <w:rFonts w:ascii="Times New Roman" w:eastAsia="Calibri" w:hAnsi="Times New Roman" w:cs="Times New Roman"/>
          <w:b/>
        </w:rPr>
        <w:t xml:space="preserve">Please discuss your ideas with the OER Program </w:t>
      </w:r>
      <w:r w:rsidR="00AC745F">
        <w:rPr>
          <w:rFonts w:ascii="Times New Roman" w:eastAsia="Calibri" w:hAnsi="Times New Roman" w:cs="Times New Roman"/>
          <w:b/>
        </w:rPr>
        <w:t xml:space="preserve">Manager </w:t>
      </w:r>
      <w:r w:rsidRPr="00AC745F">
        <w:rPr>
          <w:rFonts w:ascii="Times New Roman" w:eastAsia="Calibri" w:hAnsi="Times New Roman" w:cs="Times New Roman"/>
          <w:b/>
        </w:rPr>
        <w:t>prior to submission if you have any questions</w:t>
      </w:r>
      <w:r w:rsidRPr="00AC745F">
        <w:rPr>
          <w:rFonts w:ascii="Times New Roman" w:eastAsia="Calibri" w:hAnsi="Times New Roman" w:cs="Times New Roman"/>
        </w:rPr>
        <w:t>.</w:t>
      </w:r>
      <w:r w:rsidR="002442A6">
        <w:rPr>
          <w:rFonts w:ascii="Times New Roman" w:eastAsia="Calibri" w:hAnsi="Times New Roman" w:cs="Times New Roman"/>
        </w:rPr>
        <w:t xml:space="preserve"> </w:t>
      </w:r>
      <w:r w:rsidR="002442A6" w:rsidRPr="002442A6">
        <w:rPr>
          <w:rFonts w:ascii="Times New Roman" w:eastAsia="Calibri" w:hAnsi="Times New Roman" w:cs="Times New Roman"/>
          <w:b/>
          <w:bCs/>
        </w:rPr>
        <w:t>The Program Manager can provide support to ensure your resource meets these requirements.</w:t>
      </w:r>
      <w:r w:rsidR="002442A6" w:rsidRPr="00AC745F">
        <w:rPr>
          <w:rFonts w:ascii="Times New Roman" w:eastAsia="Calibri" w:hAnsi="Times New Roman" w:cs="Times New Roman"/>
        </w:rPr>
        <w:t xml:space="preserve"> </w:t>
      </w:r>
    </w:p>
    <w:p w14:paraId="273D8D3C" w14:textId="77777777" w:rsidR="00E230B1" w:rsidRPr="00CE6853" w:rsidRDefault="00E230B1" w:rsidP="00CE6853">
      <w:pPr>
        <w:rPr>
          <w:rFonts w:ascii="Times New Roman" w:hAnsi="Times New Roman" w:cs="Times New Roman"/>
          <w:sz w:val="28"/>
          <w:szCs w:val="28"/>
        </w:rPr>
      </w:pPr>
    </w:p>
    <w:p w14:paraId="04632894" w14:textId="52208FB0" w:rsidR="00896FCF" w:rsidRPr="004E05AC"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Proposed Budget</w:t>
      </w:r>
    </w:p>
    <w:p w14:paraId="399526D2" w14:textId="1F85A730" w:rsidR="004E05AC" w:rsidRPr="00AC745F" w:rsidRDefault="004E05AC" w:rsidP="002412E3">
      <w:pPr>
        <w:rPr>
          <w:rFonts w:ascii="Times New Roman" w:hAnsi="Times New Roman" w:cs="Times New Roman"/>
        </w:rPr>
      </w:pPr>
      <w:r w:rsidRPr="00AC745F">
        <w:rPr>
          <w:rFonts w:ascii="Times New Roman" w:eastAsia="Calibri" w:hAnsi="Times New Roman" w:cs="Times New Roman"/>
        </w:rPr>
        <w:t xml:space="preserve">Please provide a detailed budget that includes all items needed </w:t>
      </w:r>
      <w:r w:rsidR="0086779D">
        <w:rPr>
          <w:rFonts w:ascii="Times New Roman" w:eastAsia="Calibri" w:hAnsi="Times New Roman" w:cs="Times New Roman"/>
        </w:rPr>
        <w:t xml:space="preserve">for this project </w:t>
      </w:r>
      <w:r w:rsidRPr="00AC745F">
        <w:rPr>
          <w:rFonts w:ascii="Times New Roman" w:eastAsia="Calibri" w:hAnsi="Times New Roman" w:cs="Times New Roman"/>
        </w:rPr>
        <w:t xml:space="preserve">to be successful, for example, student </w:t>
      </w:r>
      <w:r w:rsidR="007546CC">
        <w:rPr>
          <w:rFonts w:ascii="Times New Roman" w:eastAsia="Calibri" w:hAnsi="Times New Roman" w:cs="Times New Roman"/>
        </w:rPr>
        <w:t>assistant</w:t>
      </w:r>
      <w:r w:rsidRPr="00AC745F">
        <w:rPr>
          <w:rFonts w:ascii="Times New Roman" w:eastAsia="Calibri" w:hAnsi="Times New Roman" w:cs="Times New Roman"/>
        </w:rPr>
        <w:t>s, software</w:t>
      </w:r>
      <w:r w:rsidR="00AC745F">
        <w:rPr>
          <w:rFonts w:ascii="Times New Roman" w:eastAsia="Calibri" w:hAnsi="Times New Roman" w:cs="Times New Roman"/>
        </w:rPr>
        <w:t xml:space="preserve"> (limited), travel</w:t>
      </w:r>
      <w:r w:rsidRPr="00AC745F">
        <w:rPr>
          <w:rFonts w:ascii="Times New Roman" w:eastAsia="Calibri" w:hAnsi="Times New Roman" w:cs="Times New Roman"/>
        </w:rPr>
        <w:t xml:space="preserve"> (limited), graphic design, copy-editing, app </w:t>
      </w:r>
      <w:r w:rsidRPr="00AC745F">
        <w:rPr>
          <w:rFonts w:ascii="Times New Roman" w:eastAsia="Calibri" w:hAnsi="Times New Roman" w:cs="Times New Roman"/>
        </w:rPr>
        <w:lastRenderedPageBreak/>
        <w:t xml:space="preserve">development, </w:t>
      </w:r>
      <w:r w:rsidR="0086779D">
        <w:rPr>
          <w:rFonts w:ascii="Times New Roman" w:eastAsia="Calibri" w:hAnsi="Times New Roman" w:cs="Times New Roman"/>
        </w:rPr>
        <w:t xml:space="preserve">and </w:t>
      </w:r>
      <w:r w:rsidRPr="00AC745F">
        <w:rPr>
          <w:rFonts w:ascii="Times New Roman" w:eastAsia="Calibri" w:hAnsi="Times New Roman" w:cs="Times New Roman"/>
        </w:rPr>
        <w:t>hosting fees etc.</w:t>
      </w:r>
      <w:r w:rsidRPr="00AC745F">
        <w:rPr>
          <w:rFonts w:ascii="Times New Roman" w:hAnsi="Times New Roman" w:cs="Times New Roman"/>
        </w:rPr>
        <w:t xml:space="preserve"> </w:t>
      </w:r>
      <w:r w:rsidR="00CA0C35" w:rsidRPr="00AC745F">
        <w:rPr>
          <w:rFonts w:ascii="Times New Roman" w:hAnsi="Times New Roman" w:cs="Times New Roman"/>
        </w:rPr>
        <w:t xml:space="preserve">Please include </w:t>
      </w:r>
      <w:r w:rsidRPr="00AC745F">
        <w:rPr>
          <w:rFonts w:ascii="Times New Roman" w:hAnsi="Times New Roman" w:cs="Times New Roman"/>
        </w:rPr>
        <w:t xml:space="preserve">financial and in-kind contributions secured from other sources where applicable. </w:t>
      </w:r>
      <w:r w:rsidRPr="00AC745F">
        <w:rPr>
          <w:rFonts w:ascii="Times New Roman" w:eastAsia="Calibri" w:hAnsi="Times New Roman" w:cs="Times New Roman"/>
        </w:rPr>
        <w:t xml:space="preserve">Please see </w:t>
      </w:r>
      <w:r w:rsidR="0086779D">
        <w:rPr>
          <w:rFonts w:ascii="Times New Roman" w:eastAsia="Calibri" w:hAnsi="Times New Roman" w:cs="Times New Roman"/>
        </w:rPr>
        <w:t xml:space="preserve">the </w:t>
      </w:r>
      <w:r w:rsidRPr="00AC745F">
        <w:rPr>
          <w:rFonts w:ascii="Times New Roman" w:eastAsia="Calibri" w:hAnsi="Times New Roman" w:cs="Times New Roman"/>
        </w:rPr>
        <w:t xml:space="preserve">list of eligible expenses </w:t>
      </w:r>
      <w:r w:rsidR="00D96E69" w:rsidRPr="00AC745F">
        <w:rPr>
          <w:rFonts w:ascii="Times New Roman" w:eastAsia="Calibri" w:hAnsi="Times New Roman" w:cs="Times New Roman"/>
        </w:rPr>
        <w:t>in the application instructions</w:t>
      </w:r>
      <w:r w:rsidRPr="00AC745F">
        <w:rPr>
          <w:rFonts w:ascii="Times New Roman" w:eastAsia="Calibri" w:hAnsi="Times New Roman" w:cs="Times New Roman"/>
        </w:rPr>
        <w:t xml:space="preserve">. </w:t>
      </w:r>
    </w:p>
    <w:p w14:paraId="25C87F19" w14:textId="427DEF9D" w:rsidR="001D7A45" w:rsidRPr="002442A6" w:rsidRDefault="001D7A45" w:rsidP="002442A6">
      <w:pPr>
        <w:rPr>
          <w:rFonts w:ascii="Times New Roman" w:hAnsi="Times New Roman" w:cs="Times New Roman"/>
          <w:i/>
          <w:iCs/>
        </w:rPr>
      </w:pPr>
      <w:r w:rsidRPr="002442A6">
        <w:rPr>
          <w:rFonts w:ascii="Times New Roman" w:hAnsi="Times New Roman" w:cs="Times New Roman"/>
        </w:rPr>
        <w:t>Please note:</w:t>
      </w:r>
    </w:p>
    <w:p w14:paraId="17C09B8E" w14:textId="6F6DE6E7" w:rsidR="001D7A45" w:rsidRPr="004F54B0" w:rsidRDefault="001D7A45" w:rsidP="001D7A45">
      <w:pPr>
        <w:rPr>
          <w:rFonts w:ascii="Times New Roman" w:eastAsia="Calibri" w:hAnsi="Times New Roman" w:cs="Times New Roman"/>
          <w:sz w:val="24"/>
          <w:szCs w:val="24"/>
        </w:rPr>
      </w:pPr>
      <w:r w:rsidRPr="002442A6">
        <w:rPr>
          <w:rFonts w:ascii="Times New Roman" w:eastAsia="Calibri" w:hAnsi="Times New Roman" w:cs="Times New Roman"/>
          <w:sz w:val="24"/>
          <w:szCs w:val="24"/>
        </w:rPr>
        <w:t>Funding for software</w:t>
      </w:r>
      <w:r>
        <w:rPr>
          <w:rFonts w:ascii="Times New Roman" w:eastAsia="Calibri" w:hAnsi="Times New Roman" w:cs="Times New Roman"/>
          <w:sz w:val="24"/>
          <w:szCs w:val="24"/>
        </w:rPr>
        <w:t xml:space="preserve"> may only be requested where there is a strong </w:t>
      </w:r>
      <w:r w:rsidRPr="004F54B0">
        <w:rPr>
          <w:rFonts w:ascii="Times New Roman" w:eastAsia="Calibri" w:hAnsi="Times New Roman" w:cs="Times New Roman"/>
          <w:sz w:val="24"/>
          <w:szCs w:val="24"/>
        </w:rPr>
        <w:t xml:space="preserve">demonstrated need, where no </w:t>
      </w:r>
      <w:proofErr w:type="gramStart"/>
      <w:r w:rsidRPr="004F54B0">
        <w:rPr>
          <w:rFonts w:ascii="Times New Roman" w:eastAsia="Calibri" w:hAnsi="Times New Roman" w:cs="Times New Roman"/>
          <w:sz w:val="24"/>
          <w:szCs w:val="24"/>
        </w:rPr>
        <w:t>open source</w:t>
      </w:r>
      <w:proofErr w:type="gramEnd"/>
      <w:r w:rsidRPr="004F54B0">
        <w:rPr>
          <w:rFonts w:ascii="Times New Roman" w:eastAsia="Calibri" w:hAnsi="Times New Roman" w:cs="Times New Roman"/>
          <w:sz w:val="24"/>
          <w:szCs w:val="24"/>
        </w:rPr>
        <w:t xml:space="preserve"> alternative exists, and where use of the software will not limit open</w:t>
      </w:r>
      <w:r>
        <w:rPr>
          <w:rFonts w:ascii="Times New Roman" w:eastAsia="Calibri" w:hAnsi="Times New Roman" w:cs="Times New Roman"/>
          <w:sz w:val="24"/>
          <w:szCs w:val="24"/>
        </w:rPr>
        <w:t>-access</w:t>
      </w:r>
      <w:r w:rsidRPr="004F54B0">
        <w:rPr>
          <w:rFonts w:ascii="Times New Roman" w:eastAsia="Calibri" w:hAnsi="Times New Roman" w:cs="Times New Roman"/>
          <w:sz w:val="24"/>
          <w:szCs w:val="24"/>
        </w:rPr>
        <w:t xml:space="preserve"> practice such as remixing or adapting. Software should generally be limited to no more than 10% o</w:t>
      </w:r>
      <w:r>
        <w:rPr>
          <w:rFonts w:ascii="Times New Roman" w:eastAsia="Calibri" w:hAnsi="Times New Roman" w:cs="Times New Roman"/>
          <w:sz w:val="24"/>
          <w:szCs w:val="24"/>
        </w:rPr>
        <w:t xml:space="preserve">f the total </w:t>
      </w:r>
      <w:r w:rsidRPr="004F54B0">
        <w:rPr>
          <w:rFonts w:ascii="Times New Roman" w:eastAsia="Calibri" w:hAnsi="Times New Roman" w:cs="Times New Roman"/>
          <w:sz w:val="24"/>
          <w:szCs w:val="24"/>
        </w:rPr>
        <w:t>budget</w:t>
      </w:r>
      <w:r>
        <w:rPr>
          <w:rFonts w:ascii="Times New Roman" w:eastAsia="Calibri" w:hAnsi="Times New Roman" w:cs="Times New Roman"/>
          <w:sz w:val="24"/>
          <w:szCs w:val="24"/>
        </w:rPr>
        <w:t xml:space="preserve"> requested for the project.</w:t>
      </w:r>
    </w:p>
    <w:p w14:paraId="0A5624A5" w14:textId="66959F15" w:rsidR="001D7A45" w:rsidRPr="002442A6" w:rsidRDefault="001D7A45" w:rsidP="001D7A45">
      <w:pPr>
        <w:rPr>
          <w:rFonts w:ascii="Times New Roman" w:hAnsi="Times New Roman" w:cs="Times New Roman"/>
        </w:rPr>
      </w:pPr>
      <w:r w:rsidRPr="002442A6">
        <w:rPr>
          <w:rFonts w:ascii="Times New Roman" w:eastAsia="Calibri" w:hAnsi="Times New Roman" w:cs="Times New Roman"/>
          <w:sz w:val="24"/>
          <w:szCs w:val="24"/>
        </w:rPr>
        <w:t>Travel budget may be requested</w:t>
      </w:r>
      <w:r w:rsidRPr="004F54B0">
        <w:rPr>
          <w:rFonts w:ascii="Times New Roman" w:eastAsia="Calibri" w:hAnsi="Times New Roman" w:cs="Times New Roman"/>
          <w:sz w:val="24"/>
          <w:szCs w:val="24"/>
        </w:rPr>
        <w:t xml:space="preserve"> only whe</w:t>
      </w:r>
      <w:r>
        <w:rPr>
          <w:rFonts w:ascii="Times New Roman" w:eastAsia="Calibri" w:hAnsi="Times New Roman" w:cs="Times New Roman"/>
          <w:sz w:val="24"/>
          <w:szCs w:val="24"/>
        </w:rPr>
        <w:t>n travel is</w:t>
      </w:r>
      <w:r w:rsidRPr="004F54B0">
        <w:rPr>
          <w:rFonts w:ascii="Times New Roman" w:eastAsia="Calibri" w:hAnsi="Times New Roman" w:cs="Times New Roman"/>
          <w:sz w:val="24"/>
          <w:szCs w:val="24"/>
        </w:rPr>
        <w:t xml:space="preserve"> </w:t>
      </w:r>
      <w:proofErr w:type="gramStart"/>
      <w:r w:rsidRPr="004F54B0">
        <w:rPr>
          <w:rFonts w:ascii="Times New Roman" w:eastAsia="Calibri" w:hAnsi="Times New Roman" w:cs="Times New Roman"/>
          <w:sz w:val="24"/>
          <w:szCs w:val="24"/>
        </w:rPr>
        <w:t>absolutely necessary</w:t>
      </w:r>
      <w:proofErr w:type="gramEnd"/>
      <w:r w:rsidRPr="004F54B0">
        <w:rPr>
          <w:rFonts w:ascii="Times New Roman" w:eastAsia="Calibri" w:hAnsi="Times New Roman" w:cs="Times New Roman"/>
          <w:sz w:val="24"/>
          <w:szCs w:val="24"/>
        </w:rPr>
        <w:t xml:space="preserve"> for </w:t>
      </w:r>
      <w:r>
        <w:rPr>
          <w:rFonts w:ascii="Times New Roman" w:eastAsia="Calibri" w:hAnsi="Times New Roman" w:cs="Times New Roman"/>
          <w:sz w:val="24"/>
          <w:szCs w:val="24"/>
        </w:rPr>
        <w:t xml:space="preserve">the project, for </w:t>
      </w:r>
      <w:r w:rsidRPr="004F54B0">
        <w:rPr>
          <w:rFonts w:ascii="Times New Roman" w:eastAsia="Calibri" w:hAnsi="Times New Roman" w:cs="Times New Roman"/>
          <w:sz w:val="24"/>
          <w:szCs w:val="24"/>
        </w:rPr>
        <w:t>example, travel</w:t>
      </w:r>
      <w:r>
        <w:rPr>
          <w:rFonts w:ascii="Times New Roman" w:eastAsia="Calibri" w:hAnsi="Times New Roman" w:cs="Times New Roman"/>
          <w:sz w:val="24"/>
          <w:szCs w:val="24"/>
        </w:rPr>
        <w:t>ling</w:t>
      </w:r>
      <w:r w:rsidRPr="004F54B0">
        <w:rPr>
          <w:rFonts w:ascii="Times New Roman" w:eastAsia="Calibri" w:hAnsi="Times New Roman" w:cs="Times New Roman"/>
          <w:sz w:val="24"/>
          <w:szCs w:val="24"/>
        </w:rPr>
        <w:t xml:space="preserve"> to a lab/site to film video or </w:t>
      </w:r>
      <w:r>
        <w:rPr>
          <w:rFonts w:ascii="Times New Roman" w:eastAsia="Calibri" w:hAnsi="Times New Roman" w:cs="Times New Roman"/>
          <w:sz w:val="24"/>
          <w:szCs w:val="24"/>
        </w:rPr>
        <w:t>to interview</w:t>
      </w:r>
      <w:r w:rsidRPr="004F54B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an </w:t>
      </w:r>
      <w:r w:rsidRPr="004F54B0">
        <w:rPr>
          <w:rFonts w:ascii="Times New Roman" w:eastAsia="Calibri" w:hAnsi="Times New Roman" w:cs="Times New Roman"/>
          <w:sz w:val="24"/>
          <w:szCs w:val="24"/>
        </w:rPr>
        <w:t>Elder for</w:t>
      </w:r>
      <w:r>
        <w:rPr>
          <w:rFonts w:ascii="Times New Roman" w:eastAsia="Calibri" w:hAnsi="Times New Roman" w:cs="Times New Roman"/>
          <w:sz w:val="24"/>
          <w:szCs w:val="24"/>
        </w:rPr>
        <w:t xml:space="preserve"> the project.</w:t>
      </w:r>
    </w:p>
    <w:p w14:paraId="783DAC3F" w14:textId="77777777" w:rsidR="001D7A45" w:rsidRDefault="001D7A45" w:rsidP="004E05AC">
      <w:pPr>
        <w:rPr>
          <w:rFonts w:ascii="Times New Roman" w:hAnsi="Times New Roman" w:cs="Times New Roman"/>
          <w:sz w:val="28"/>
          <w:szCs w:val="28"/>
        </w:rPr>
      </w:pPr>
    </w:p>
    <w:tbl>
      <w:tblPr>
        <w:tblW w:w="10609" w:type="dxa"/>
        <w:tblLayout w:type="fixed"/>
        <w:tblLook w:val="0600" w:firstRow="0" w:lastRow="0" w:firstColumn="0" w:lastColumn="0" w:noHBand="1" w:noVBand="1"/>
      </w:tblPr>
      <w:tblGrid>
        <w:gridCol w:w="5835"/>
        <w:gridCol w:w="4774"/>
      </w:tblGrid>
      <w:tr w:rsidR="004E05AC" w:rsidRPr="00AC745F" w14:paraId="01449597" w14:textId="77777777" w:rsidTr="00623F3F">
        <w:trPr>
          <w:trHeight w:val="420"/>
        </w:trPr>
        <w:tc>
          <w:tcPr>
            <w:tcW w:w="5835" w:type="dxa"/>
            <w:tcBorders>
              <w:top w:val="single" w:sz="18" w:space="0" w:color="B7B7B7"/>
              <w:left w:val="single" w:sz="18" w:space="0" w:color="B7B7B7"/>
              <w:bottom w:val="single" w:sz="18" w:space="0" w:color="B7B7B7"/>
              <w:right w:val="single" w:sz="8" w:space="0" w:color="B7B7B7"/>
            </w:tcBorders>
            <w:shd w:val="clear" w:color="auto" w:fill="D9D9D9" w:themeFill="background1" w:themeFillShade="D9"/>
            <w:tcMar>
              <w:top w:w="100" w:type="dxa"/>
              <w:left w:w="100" w:type="dxa"/>
              <w:bottom w:w="100" w:type="dxa"/>
              <w:right w:w="100" w:type="dxa"/>
            </w:tcMar>
            <w:vAlign w:val="bottom"/>
          </w:tcPr>
          <w:p w14:paraId="0FDAC190" w14:textId="77777777" w:rsidR="004E05AC" w:rsidRPr="00AC745F" w:rsidRDefault="004E05AC" w:rsidP="00D01028">
            <w:pPr>
              <w:spacing w:line="240" w:lineRule="auto"/>
              <w:ind w:left="100"/>
              <w:rPr>
                <w:rFonts w:ascii="Times New Roman" w:eastAsia="Calibri" w:hAnsi="Times New Roman" w:cs="Times New Roman"/>
                <w:b/>
              </w:rPr>
            </w:pPr>
            <w:r w:rsidRPr="00AC745F">
              <w:rPr>
                <w:rFonts w:ascii="Times New Roman" w:eastAsia="Calibri" w:hAnsi="Times New Roman" w:cs="Times New Roman"/>
                <w:b/>
              </w:rPr>
              <w:t>Purpose of Funds</w:t>
            </w:r>
          </w:p>
        </w:tc>
        <w:tc>
          <w:tcPr>
            <w:tcW w:w="4774" w:type="dxa"/>
            <w:tcBorders>
              <w:top w:val="single" w:sz="18" w:space="0" w:color="B7B7B7"/>
              <w:left w:val="nil"/>
              <w:bottom w:val="single" w:sz="18" w:space="0" w:color="B7B7B7"/>
              <w:right w:val="single" w:sz="8" w:space="0" w:color="B7B7B7"/>
            </w:tcBorders>
            <w:shd w:val="clear" w:color="auto" w:fill="D9D9D9" w:themeFill="background1" w:themeFillShade="D9"/>
            <w:tcMar>
              <w:top w:w="100" w:type="dxa"/>
              <w:left w:w="100" w:type="dxa"/>
              <w:bottom w:w="100" w:type="dxa"/>
              <w:right w:w="100" w:type="dxa"/>
            </w:tcMar>
            <w:vAlign w:val="bottom"/>
          </w:tcPr>
          <w:p w14:paraId="5640713A" w14:textId="77777777" w:rsidR="004E05AC" w:rsidRPr="00AC745F" w:rsidRDefault="004E05AC" w:rsidP="00D01028">
            <w:pPr>
              <w:spacing w:line="240" w:lineRule="auto"/>
              <w:ind w:left="100"/>
              <w:jc w:val="center"/>
              <w:rPr>
                <w:rFonts w:ascii="Times New Roman" w:eastAsia="Calibri" w:hAnsi="Times New Roman" w:cs="Times New Roman"/>
                <w:b/>
              </w:rPr>
            </w:pPr>
            <w:r w:rsidRPr="00AC745F">
              <w:rPr>
                <w:rFonts w:ascii="Times New Roman" w:eastAsia="Calibri" w:hAnsi="Times New Roman" w:cs="Times New Roman"/>
                <w:b/>
              </w:rPr>
              <w:t>($) Amount</w:t>
            </w:r>
          </w:p>
        </w:tc>
      </w:tr>
      <w:tr w:rsidR="004E05AC" w:rsidRPr="00AC745F" w14:paraId="2DFF9055" w14:textId="77777777" w:rsidTr="00CA0C35">
        <w:trPr>
          <w:trHeight w:val="54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3F2B7B53" w14:textId="453E54B1" w:rsidR="004E05AC" w:rsidRPr="00AC745F" w:rsidRDefault="00CA0C35" w:rsidP="00AC745F">
            <w:pPr>
              <w:spacing w:line="240" w:lineRule="auto"/>
              <w:rPr>
                <w:rFonts w:ascii="Times New Roman" w:eastAsia="Calibri" w:hAnsi="Times New Roman" w:cs="Times New Roman"/>
              </w:rPr>
            </w:pPr>
            <w:r w:rsidRPr="00AC745F">
              <w:rPr>
                <w:rFonts w:ascii="Times New Roman" w:eastAsia="Calibri" w:hAnsi="Times New Roman" w:cs="Times New Roman"/>
              </w:rPr>
              <w:t>Teaching release (in the amount of sessional lecturer III stipend)</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02270536" w14:textId="668A8DD7" w:rsidR="004E05AC" w:rsidRPr="00AC745F" w:rsidRDefault="004E05AC" w:rsidP="00D01028">
            <w:pPr>
              <w:spacing w:line="240" w:lineRule="auto"/>
              <w:ind w:left="100"/>
              <w:jc w:val="right"/>
              <w:rPr>
                <w:rFonts w:ascii="Times New Roman" w:eastAsia="Calibri" w:hAnsi="Times New Roman" w:cs="Times New Roman"/>
              </w:rPr>
            </w:pPr>
          </w:p>
        </w:tc>
      </w:tr>
      <w:tr w:rsidR="004E05AC" w:rsidRPr="00AC745F" w14:paraId="029D4DF2" w14:textId="77777777" w:rsidTr="00CA0C35">
        <w:trPr>
          <w:trHeight w:val="66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4050CAB3" w14:textId="064380A1" w:rsidR="004E05AC" w:rsidRDefault="004E05AC" w:rsidP="00AC745F">
            <w:pPr>
              <w:spacing w:line="240" w:lineRule="auto"/>
              <w:rPr>
                <w:rFonts w:ascii="Times New Roman" w:eastAsia="Calibri" w:hAnsi="Times New Roman" w:cs="Times New Roman"/>
              </w:rPr>
            </w:pPr>
            <w:r w:rsidRPr="00AC745F">
              <w:rPr>
                <w:rFonts w:ascii="Times New Roman" w:eastAsia="Calibri" w:hAnsi="Times New Roman" w:cs="Times New Roman"/>
              </w:rPr>
              <w:t xml:space="preserve">Graduate </w:t>
            </w:r>
            <w:r w:rsidR="007546CC">
              <w:rPr>
                <w:rFonts w:ascii="Times New Roman" w:eastAsia="Calibri" w:hAnsi="Times New Roman" w:cs="Times New Roman"/>
              </w:rPr>
              <w:t>research assistant</w:t>
            </w:r>
            <w:r w:rsidR="002442A6">
              <w:rPr>
                <w:rFonts w:ascii="Times New Roman" w:eastAsia="Calibri" w:hAnsi="Times New Roman" w:cs="Times New Roman"/>
              </w:rPr>
              <w:t xml:space="preserve"> or undergraduate research assistants</w:t>
            </w:r>
          </w:p>
          <w:p w14:paraId="6F7920FE" w14:textId="0DD97434" w:rsidR="00AA7669" w:rsidRPr="00AC745F" w:rsidRDefault="00AA7669" w:rsidP="00AC745F">
            <w:pPr>
              <w:spacing w:line="240" w:lineRule="auto"/>
              <w:rPr>
                <w:rFonts w:ascii="Times New Roman" w:eastAsia="Calibri" w:hAnsi="Times New Roman" w:cs="Times New Roman"/>
              </w:rPr>
            </w:pPr>
            <w:r>
              <w:rPr>
                <w:rFonts w:ascii="Times New Roman" w:eastAsia="Calibri" w:hAnsi="Times New Roman" w:cs="Times New Roman"/>
              </w:rPr>
              <w:t>(</w:t>
            </w:r>
            <w:proofErr w:type="gramStart"/>
            <w:r>
              <w:rPr>
                <w:rFonts w:ascii="Times New Roman" w:eastAsia="Calibri" w:hAnsi="Times New Roman" w:cs="Times New Roman"/>
              </w:rPr>
              <w:t>up</w:t>
            </w:r>
            <w:proofErr w:type="gramEnd"/>
            <w:r>
              <w:rPr>
                <w:rFonts w:ascii="Times New Roman" w:eastAsia="Calibri" w:hAnsi="Times New Roman" w:cs="Times New Roman"/>
              </w:rPr>
              <w:t xml:space="preserve"> to $9,000 in total)</w:t>
            </w:r>
          </w:p>
          <w:p w14:paraId="767CF9E2" w14:textId="77777777" w:rsidR="004E05AC" w:rsidRPr="00AC745F" w:rsidRDefault="004E05AC" w:rsidP="00D01028">
            <w:pPr>
              <w:spacing w:line="240" w:lineRule="auto"/>
              <w:ind w:left="100"/>
              <w:rPr>
                <w:rFonts w:ascii="Times New Roman" w:eastAsia="Calibri" w:hAnsi="Times New Roman" w:cs="Times New Roman"/>
              </w:rPr>
            </w:pPr>
            <w:r w:rsidRPr="00AC745F">
              <w:rPr>
                <w:rFonts w:ascii="Times New Roman" w:eastAsia="Calibri" w:hAnsi="Times New Roman" w:cs="Times New Roman"/>
              </w:rPr>
              <w:t xml:space="preserve"> </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48E1F65D" w14:textId="177B47AB" w:rsidR="004E05AC" w:rsidDel="00AA7669" w:rsidRDefault="004E05AC" w:rsidP="00D01028">
            <w:pPr>
              <w:spacing w:line="240" w:lineRule="auto"/>
              <w:ind w:left="100"/>
              <w:jc w:val="right"/>
              <w:rPr>
                <w:del w:id="5" w:author="Nilgun Onder" w:date="2021-10-11T21:25:00Z"/>
                <w:rFonts w:ascii="Times New Roman" w:eastAsia="Calibri" w:hAnsi="Times New Roman" w:cs="Times New Roman"/>
              </w:rPr>
            </w:pPr>
          </w:p>
          <w:p w14:paraId="0113B0E9" w14:textId="2E76B3F0" w:rsidR="00552770" w:rsidRDefault="00552770" w:rsidP="00D01028">
            <w:pPr>
              <w:spacing w:line="240" w:lineRule="auto"/>
              <w:ind w:left="100"/>
              <w:jc w:val="right"/>
              <w:rPr>
                <w:rFonts w:ascii="Times New Roman" w:eastAsia="Calibri" w:hAnsi="Times New Roman" w:cs="Times New Roman"/>
              </w:rPr>
            </w:pPr>
            <w:r>
              <w:rPr>
                <w:rFonts w:ascii="Times New Roman" w:eastAsia="Calibri" w:hAnsi="Times New Roman" w:cs="Times New Roman"/>
              </w:rPr>
              <w:t>Applicable rates as specified in the CUPE 2419 Collective Agreement</w:t>
            </w:r>
            <w:r>
              <w:rPr>
                <w:rStyle w:val="FootnoteReference"/>
                <w:rFonts w:ascii="Times New Roman" w:eastAsia="Calibri" w:hAnsi="Times New Roman" w:cs="Times New Roman"/>
              </w:rPr>
              <w:footnoteReference w:id="1"/>
            </w:r>
          </w:p>
          <w:p w14:paraId="338B5088" w14:textId="78857128" w:rsidR="00552770" w:rsidRPr="00AC745F" w:rsidRDefault="00552770" w:rsidP="002442A6">
            <w:pPr>
              <w:spacing w:line="240" w:lineRule="auto"/>
              <w:ind w:left="100"/>
              <w:jc w:val="center"/>
              <w:rPr>
                <w:rFonts w:ascii="Times New Roman" w:eastAsia="Calibri" w:hAnsi="Times New Roman" w:cs="Times New Roman"/>
              </w:rPr>
            </w:pPr>
            <w:r>
              <w:rPr>
                <w:rFonts w:ascii="Times New Roman" w:eastAsia="Calibri" w:hAnsi="Times New Roman" w:cs="Times New Roman"/>
              </w:rPr>
              <w:t xml:space="preserve"> </w:t>
            </w:r>
          </w:p>
        </w:tc>
      </w:tr>
      <w:tr w:rsidR="004E05AC" w:rsidRPr="00AC745F" w14:paraId="6D75D7B6" w14:textId="77777777" w:rsidTr="00CA0C35">
        <w:trPr>
          <w:trHeight w:val="66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67C3FCE7" w14:textId="6B769144" w:rsidR="004E05AC" w:rsidRPr="00AC745F" w:rsidRDefault="00CA0C35" w:rsidP="00AC745F">
            <w:pPr>
              <w:spacing w:line="240" w:lineRule="auto"/>
              <w:rPr>
                <w:rFonts w:ascii="Times New Roman" w:eastAsia="Calibri" w:hAnsi="Times New Roman" w:cs="Times New Roman"/>
              </w:rPr>
            </w:pPr>
            <w:r w:rsidRPr="00AC745F">
              <w:rPr>
                <w:rFonts w:ascii="Times New Roman" w:eastAsia="Calibri" w:hAnsi="Times New Roman" w:cs="Times New Roman"/>
              </w:rPr>
              <w:t>Editing (copy editing - $3,500, proof reading - $2,000)</w:t>
            </w:r>
          </w:p>
          <w:p w14:paraId="64CA0867" w14:textId="75CBEAA8" w:rsidR="004E05AC" w:rsidRPr="00AC745F" w:rsidRDefault="00CA0C35" w:rsidP="00AC745F">
            <w:pPr>
              <w:spacing w:line="240" w:lineRule="auto"/>
              <w:rPr>
                <w:rFonts w:ascii="Times New Roman" w:eastAsia="Calibri" w:hAnsi="Times New Roman" w:cs="Times New Roman"/>
              </w:rPr>
            </w:pPr>
            <w:r w:rsidRPr="002442A6">
              <w:rPr>
                <w:rFonts w:ascii="Times New Roman" w:eastAsia="Calibri" w:hAnsi="Times New Roman" w:cs="Times New Roman"/>
                <w:color w:val="C00000"/>
              </w:rPr>
              <w:t>Required</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35B14A22" w14:textId="77777777" w:rsidR="004E05AC" w:rsidRPr="00AC745F" w:rsidRDefault="004E05AC" w:rsidP="00D01028">
            <w:pPr>
              <w:spacing w:line="240" w:lineRule="auto"/>
              <w:ind w:left="100"/>
              <w:jc w:val="right"/>
              <w:rPr>
                <w:rFonts w:ascii="Times New Roman" w:eastAsia="Calibri" w:hAnsi="Times New Roman" w:cs="Times New Roman"/>
              </w:rPr>
            </w:pPr>
            <w:r w:rsidRPr="00AC745F">
              <w:rPr>
                <w:rFonts w:ascii="Times New Roman" w:eastAsia="Calibri" w:hAnsi="Times New Roman" w:cs="Times New Roman"/>
              </w:rPr>
              <w:t xml:space="preserve"> </w:t>
            </w:r>
          </w:p>
        </w:tc>
      </w:tr>
      <w:tr w:rsidR="004E05AC" w:rsidRPr="00AC745F" w14:paraId="52A941F5" w14:textId="77777777" w:rsidTr="00CA0C35">
        <w:trPr>
          <w:trHeight w:val="60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5CE14765" w14:textId="1431E6B1" w:rsidR="004E05AC" w:rsidRPr="00AC745F" w:rsidRDefault="00CA0C35" w:rsidP="00D01028">
            <w:pPr>
              <w:spacing w:line="240" w:lineRule="auto"/>
              <w:rPr>
                <w:rFonts w:ascii="Times New Roman" w:eastAsia="Calibri" w:hAnsi="Times New Roman" w:cs="Times New Roman"/>
              </w:rPr>
            </w:pPr>
            <w:r w:rsidRPr="00AC745F">
              <w:rPr>
                <w:rFonts w:ascii="Times New Roman" w:eastAsia="Calibri" w:hAnsi="Times New Roman" w:cs="Times New Roman"/>
              </w:rPr>
              <w:t>Media (photography, videos, figures, tables, etc. - $3,000) and production (cover design $1,000)</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497CC548" w14:textId="77777777" w:rsidR="004E05AC" w:rsidRPr="00AC745F" w:rsidRDefault="004E05AC" w:rsidP="00D01028">
            <w:pPr>
              <w:spacing w:line="240" w:lineRule="auto"/>
              <w:ind w:left="100"/>
              <w:jc w:val="right"/>
              <w:rPr>
                <w:rFonts w:ascii="Times New Roman" w:eastAsia="Calibri" w:hAnsi="Times New Roman" w:cs="Times New Roman"/>
              </w:rPr>
            </w:pPr>
            <w:r w:rsidRPr="00AC745F">
              <w:rPr>
                <w:rFonts w:ascii="Times New Roman" w:eastAsia="Calibri" w:hAnsi="Times New Roman" w:cs="Times New Roman"/>
              </w:rPr>
              <w:t xml:space="preserve"> </w:t>
            </w:r>
          </w:p>
        </w:tc>
      </w:tr>
      <w:tr w:rsidR="004E05AC" w:rsidRPr="00AC745F" w14:paraId="32DCB6B8" w14:textId="77777777" w:rsidTr="00CA0C35">
        <w:trPr>
          <w:trHeight w:val="72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425435EF" w14:textId="20CEB89B" w:rsidR="004E05AC" w:rsidRPr="00AC745F" w:rsidRDefault="00CA0C35" w:rsidP="00AC745F">
            <w:pPr>
              <w:spacing w:line="240" w:lineRule="auto"/>
              <w:rPr>
                <w:rFonts w:ascii="Times New Roman" w:eastAsia="Calibri" w:hAnsi="Times New Roman" w:cs="Times New Roman"/>
              </w:rPr>
            </w:pPr>
            <w:r w:rsidRPr="00AC745F">
              <w:rPr>
                <w:rFonts w:ascii="Times New Roman" w:eastAsia="Calibri" w:hAnsi="Times New Roman" w:cs="Times New Roman"/>
              </w:rPr>
              <w:t>Peer review (at end of project $250 x 3)</w:t>
            </w:r>
          </w:p>
          <w:p w14:paraId="33A5FB2D" w14:textId="4F828159" w:rsidR="004E05AC" w:rsidRPr="00AC745F" w:rsidRDefault="00CA0C35" w:rsidP="00AC745F">
            <w:pPr>
              <w:spacing w:line="240" w:lineRule="auto"/>
              <w:rPr>
                <w:rFonts w:ascii="Times New Roman" w:eastAsia="Calibri" w:hAnsi="Times New Roman" w:cs="Times New Roman"/>
              </w:rPr>
            </w:pPr>
            <w:r w:rsidRPr="002442A6">
              <w:rPr>
                <w:rFonts w:ascii="Times New Roman" w:eastAsia="Calibri" w:hAnsi="Times New Roman" w:cs="Times New Roman"/>
                <w:color w:val="C00000"/>
              </w:rPr>
              <w:t>Required</w:t>
            </w:r>
            <w:r w:rsidR="004E05AC" w:rsidRPr="002442A6">
              <w:rPr>
                <w:rFonts w:ascii="Times New Roman" w:eastAsia="Calibri" w:hAnsi="Times New Roman" w:cs="Times New Roman"/>
                <w:color w:val="C00000"/>
              </w:rPr>
              <w:t xml:space="preserve"> </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01A1AFAA" w14:textId="77777777" w:rsidR="004E05AC" w:rsidRPr="00AC745F" w:rsidRDefault="004E05AC" w:rsidP="00D01028">
            <w:pPr>
              <w:spacing w:line="240" w:lineRule="auto"/>
              <w:ind w:left="100"/>
              <w:jc w:val="right"/>
              <w:rPr>
                <w:rFonts w:ascii="Times New Roman" w:eastAsia="Calibri" w:hAnsi="Times New Roman" w:cs="Times New Roman"/>
              </w:rPr>
            </w:pPr>
            <w:r w:rsidRPr="00AC745F">
              <w:rPr>
                <w:rFonts w:ascii="Times New Roman" w:eastAsia="Calibri" w:hAnsi="Times New Roman" w:cs="Times New Roman"/>
              </w:rPr>
              <w:t xml:space="preserve"> </w:t>
            </w:r>
          </w:p>
        </w:tc>
      </w:tr>
      <w:tr w:rsidR="00CE46E0" w:rsidRPr="00AC745F" w14:paraId="49C53FA4" w14:textId="77777777" w:rsidTr="00CA0C35">
        <w:trPr>
          <w:trHeight w:val="72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66EAB45C" w14:textId="2F274B40" w:rsidR="00CE46E0" w:rsidRPr="00AC745F" w:rsidRDefault="00CE46E0" w:rsidP="00AC745F">
            <w:pPr>
              <w:spacing w:line="240" w:lineRule="auto"/>
              <w:rPr>
                <w:rFonts w:ascii="Times New Roman" w:eastAsia="Calibri" w:hAnsi="Times New Roman" w:cs="Times New Roman"/>
              </w:rPr>
            </w:pPr>
            <w:r>
              <w:rPr>
                <w:rFonts w:ascii="Times New Roman" w:eastAsia="Calibri" w:hAnsi="Times New Roman" w:cs="Times New Roman"/>
              </w:rPr>
              <w:t>Please list and provide details for any other requested funds</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55160B88" w14:textId="77777777" w:rsidR="00CE46E0" w:rsidRPr="00AC745F" w:rsidRDefault="00CE46E0" w:rsidP="00D01028">
            <w:pPr>
              <w:spacing w:line="240" w:lineRule="auto"/>
              <w:ind w:left="100"/>
              <w:jc w:val="right"/>
              <w:rPr>
                <w:rFonts w:ascii="Times New Roman" w:eastAsia="Calibri" w:hAnsi="Times New Roman" w:cs="Times New Roman"/>
              </w:rPr>
            </w:pPr>
          </w:p>
        </w:tc>
      </w:tr>
      <w:tr w:rsidR="004E05AC" w:rsidRPr="00AC745F" w14:paraId="12D19A1B" w14:textId="77777777" w:rsidTr="00CA0C35">
        <w:trPr>
          <w:trHeight w:val="260"/>
        </w:trPr>
        <w:tc>
          <w:tcPr>
            <w:tcW w:w="5835" w:type="dxa"/>
            <w:tcBorders>
              <w:top w:val="nil"/>
              <w:left w:val="single" w:sz="18" w:space="0" w:color="B7B7B7"/>
              <w:bottom w:val="single" w:sz="8" w:space="0" w:color="B7B7B7"/>
              <w:right w:val="single" w:sz="8" w:space="0" w:color="B7B7B7"/>
            </w:tcBorders>
            <w:tcMar>
              <w:top w:w="100" w:type="dxa"/>
              <w:left w:w="100" w:type="dxa"/>
              <w:bottom w:w="100" w:type="dxa"/>
              <w:right w:w="100" w:type="dxa"/>
            </w:tcMar>
          </w:tcPr>
          <w:p w14:paraId="585A7FE5" w14:textId="41CEB242" w:rsidR="004E05AC" w:rsidRPr="00AC745F" w:rsidRDefault="004E05AC" w:rsidP="00AC745F">
            <w:pPr>
              <w:spacing w:line="240" w:lineRule="auto"/>
              <w:rPr>
                <w:rFonts w:ascii="Times New Roman" w:eastAsia="Calibri" w:hAnsi="Times New Roman" w:cs="Times New Roman"/>
              </w:rPr>
            </w:pPr>
            <w:r w:rsidRPr="00AC745F">
              <w:rPr>
                <w:rFonts w:ascii="Times New Roman" w:eastAsia="Calibri" w:hAnsi="Times New Roman" w:cs="Times New Roman"/>
              </w:rPr>
              <w:lastRenderedPageBreak/>
              <w:t xml:space="preserve">In-kind </w:t>
            </w:r>
            <w:proofErr w:type="gramStart"/>
            <w:r w:rsidRPr="00AC745F">
              <w:rPr>
                <w:rFonts w:ascii="Times New Roman" w:eastAsia="Calibri" w:hAnsi="Times New Roman" w:cs="Times New Roman"/>
              </w:rPr>
              <w:t>support</w:t>
            </w:r>
            <w:r w:rsidR="007546CC">
              <w:rPr>
                <w:rFonts w:ascii="Times New Roman" w:eastAsia="Calibri" w:hAnsi="Times New Roman" w:cs="Times New Roman"/>
              </w:rPr>
              <w:t xml:space="preserve">  received</w:t>
            </w:r>
            <w:proofErr w:type="gramEnd"/>
            <w:r w:rsidR="007546CC">
              <w:rPr>
                <w:rFonts w:ascii="Times New Roman" w:eastAsia="Calibri" w:hAnsi="Times New Roman" w:cs="Times New Roman"/>
              </w:rPr>
              <w:t xml:space="preserve"> / pledged from other sources</w:t>
            </w:r>
          </w:p>
          <w:p w14:paraId="22E94B5F" w14:textId="77777777" w:rsidR="004E05AC" w:rsidRPr="00AC745F" w:rsidRDefault="004E05AC" w:rsidP="00D01028">
            <w:pPr>
              <w:spacing w:line="240" w:lineRule="auto"/>
              <w:ind w:left="100"/>
              <w:rPr>
                <w:rFonts w:ascii="Times New Roman" w:eastAsia="Calibri" w:hAnsi="Times New Roman" w:cs="Times New Roman"/>
              </w:rPr>
            </w:pPr>
            <w:r w:rsidRPr="00AC745F">
              <w:rPr>
                <w:rFonts w:ascii="Times New Roman" w:eastAsia="Calibri" w:hAnsi="Times New Roman" w:cs="Times New Roman"/>
              </w:rPr>
              <w:t xml:space="preserve"> </w:t>
            </w:r>
          </w:p>
        </w:tc>
        <w:tc>
          <w:tcPr>
            <w:tcW w:w="4774" w:type="dxa"/>
            <w:tcBorders>
              <w:top w:val="nil"/>
              <w:left w:val="nil"/>
              <w:bottom w:val="single" w:sz="8" w:space="0" w:color="B7B7B7"/>
              <w:right w:val="single" w:sz="8" w:space="0" w:color="B7B7B7"/>
            </w:tcBorders>
            <w:tcMar>
              <w:top w:w="100" w:type="dxa"/>
              <w:left w:w="100" w:type="dxa"/>
              <w:bottom w:w="100" w:type="dxa"/>
              <w:right w:w="100" w:type="dxa"/>
            </w:tcMar>
          </w:tcPr>
          <w:p w14:paraId="6AFD4F21" w14:textId="77777777" w:rsidR="004E05AC" w:rsidRPr="00AC745F" w:rsidRDefault="004E05AC" w:rsidP="00D01028">
            <w:pPr>
              <w:spacing w:line="240" w:lineRule="auto"/>
              <w:ind w:left="100"/>
              <w:jc w:val="right"/>
              <w:rPr>
                <w:rFonts w:ascii="Times New Roman" w:eastAsia="Calibri" w:hAnsi="Times New Roman" w:cs="Times New Roman"/>
              </w:rPr>
            </w:pPr>
            <w:r w:rsidRPr="00AC745F">
              <w:rPr>
                <w:rFonts w:ascii="Times New Roman" w:eastAsia="Calibri" w:hAnsi="Times New Roman" w:cs="Times New Roman"/>
              </w:rPr>
              <w:t xml:space="preserve"> </w:t>
            </w:r>
          </w:p>
        </w:tc>
      </w:tr>
      <w:tr w:rsidR="004E05AC" w:rsidRPr="00AC745F" w14:paraId="76DEC96F" w14:textId="77777777" w:rsidTr="001E7D89">
        <w:trPr>
          <w:trHeight w:val="780"/>
        </w:trPr>
        <w:tc>
          <w:tcPr>
            <w:tcW w:w="5835" w:type="dxa"/>
            <w:tcBorders>
              <w:top w:val="nil"/>
              <w:left w:val="nil"/>
              <w:bottom w:val="nil"/>
              <w:right w:val="single" w:sz="18" w:space="0" w:color="B7B7B7"/>
            </w:tcBorders>
            <w:tcMar>
              <w:top w:w="100" w:type="dxa"/>
              <w:left w:w="100" w:type="dxa"/>
              <w:bottom w:w="100" w:type="dxa"/>
              <w:right w:w="100" w:type="dxa"/>
            </w:tcMar>
            <w:vAlign w:val="bottom"/>
          </w:tcPr>
          <w:p w14:paraId="0E11ADB1" w14:textId="3EE669B1" w:rsidR="004E05AC" w:rsidRPr="00AC745F" w:rsidRDefault="004E05AC" w:rsidP="001E7D89">
            <w:pPr>
              <w:spacing w:line="240" w:lineRule="auto"/>
              <w:ind w:left="100"/>
              <w:jc w:val="right"/>
              <w:rPr>
                <w:rFonts w:ascii="Times New Roman" w:eastAsia="Calibri" w:hAnsi="Times New Roman" w:cs="Times New Roman"/>
                <w:b/>
              </w:rPr>
            </w:pPr>
            <w:r w:rsidRPr="00AC745F">
              <w:rPr>
                <w:rFonts w:ascii="Times New Roman" w:eastAsia="Calibri" w:hAnsi="Times New Roman" w:cs="Times New Roman"/>
                <w:b/>
              </w:rPr>
              <w:t>TOTAL:</w:t>
            </w:r>
          </w:p>
        </w:tc>
        <w:tc>
          <w:tcPr>
            <w:tcW w:w="4774" w:type="dxa"/>
            <w:tcBorders>
              <w:top w:val="nil"/>
              <w:left w:val="nil"/>
              <w:bottom w:val="single" w:sz="18" w:space="0" w:color="B7B7B7"/>
              <w:right w:val="single" w:sz="18" w:space="0" w:color="B7B7B7"/>
            </w:tcBorders>
            <w:shd w:val="clear" w:color="auto" w:fill="F2F2F2"/>
            <w:tcMar>
              <w:top w:w="100" w:type="dxa"/>
              <w:left w:w="100" w:type="dxa"/>
              <w:bottom w:w="100" w:type="dxa"/>
              <w:right w:w="100" w:type="dxa"/>
            </w:tcMar>
          </w:tcPr>
          <w:p w14:paraId="57411566" w14:textId="77777777" w:rsidR="004E05AC" w:rsidRPr="00AC745F" w:rsidRDefault="004E05AC" w:rsidP="00D01028">
            <w:pPr>
              <w:spacing w:line="240" w:lineRule="auto"/>
              <w:ind w:left="100"/>
              <w:jc w:val="right"/>
              <w:rPr>
                <w:rFonts w:ascii="Times New Roman" w:eastAsia="Calibri" w:hAnsi="Times New Roman" w:cs="Times New Roman"/>
              </w:rPr>
            </w:pPr>
            <w:r w:rsidRPr="00AC745F">
              <w:rPr>
                <w:rFonts w:ascii="Times New Roman" w:eastAsia="Calibri" w:hAnsi="Times New Roman" w:cs="Times New Roman"/>
              </w:rPr>
              <w:t xml:space="preserve"> </w:t>
            </w:r>
          </w:p>
        </w:tc>
      </w:tr>
    </w:tbl>
    <w:p w14:paraId="01C14BA7" w14:textId="3055A640" w:rsidR="004E05AC" w:rsidRPr="00AC745F" w:rsidRDefault="004E05AC" w:rsidP="004E05AC">
      <w:pPr>
        <w:rPr>
          <w:rFonts w:ascii="Times New Roman" w:hAnsi="Times New Roman" w:cs="Times New Roman"/>
        </w:rPr>
      </w:pPr>
    </w:p>
    <w:p w14:paraId="30B5D872" w14:textId="13C0EBA5" w:rsidR="004E05AC" w:rsidRPr="004F54B0" w:rsidRDefault="004E05AC" w:rsidP="004E05AC">
      <w:pPr>
        <w:rPr>
          <w:rFonts w:ascii="Times New Roman" w:eastAsia="Calibri" w:hAnsi="Times New Roman" w:cs="Times New Roman"/>
          <w:sz w:val="24"/>
          <w:szCs w:val="24"/>
        </w:rPr>
      </w:pPr>
    </w:p>
    <w:p w14:paraId="526536A2" w14:textId="45FD2C67" w:rsidR="004E05AC" w:rsidRDefault="004E05AC" w:rsidP="004E05AC">
      <w:pPr>
        <w:rPr>
          <w:rFonts w:ascii="Times New Roman" w:hAnsi="Times New Roman" w:cs="Times New Roman"/>
          <w:sz w:val="28"/>
          <w:szCs w:val="28"/>
        </w:rPr>
      </w:pPr>
    </w:p>
    <w:p w14:paraId="15310025" w14:textId="77777777" w:rsidR="00246FA6" w:rsidRDefault="00246FA6" w:rsidP="004E05AC">
      <w:pPr>
        <w:rPr>
          <w:rFonts w:ascii="Times New Roman" w:hAnsi="Times New Roman" w:cs="Times New Roman"/>
          <w:sz w:val="28"/>
          <w:szCs w:val="28"/>
        </w:rPr>
      </w:pPr>
    </w:p>
    <w:p w14:paraId="13DF3674" w14:textId="77777777" w:rsidR="00246FA6" w:rsidRDefault="00246FA6" w:rsidP="004E05AC">
      <w:pPr>
        <w:rPr>
          <w:rFonts w:ascii="Times New Roman" w:hAnsi="Times New Roman" w:cs="Times New Roman"/>
          <w:sz w:val="28"/>
          <w:szCs w:val="28"/>
        </w:rPr>
      </w:pPr>
    </w:p>
    <w:p w14:paraId="544E0A93" w14:textId="69AAFAB0" w:rsidR="00246FA6" w:rsidRDefault="00EB61E6" w:rsidP="00EB61E6">
      <w:pPr>
        <w:tabs>
          <w:tab w:val="left" w:pos="2984"/>
        </w:tabs>
        <w:rPr>
          <w:rFonts w:ascii="Times New Roman" w:hAnsi="Times New Roman" w:cs="Times New Roman"/>
          <w:b/>
          <w:sz w:val="24"/>
          <w:szCs w:val="24"/>
        </w:rPr>
      </w:pPr>
      <w:r>
        <w:rPr>
          <w:rFonts w:ascii="Times New Roman" w:hAnsi="Times New Roman" w:cs="Times New Roman"/>
          <w:b/>
          <w:sz w:val="24"/>
          <w:szCs w:val="24"/>
        </w:rPr>
        <w:t xml:space="preserve">   </w:t>
      </w:r>
    </w:p>
    <w:p w14:paraId="68E99207" w14:textId="77777777" w:rsidR="00246FA6" w:rsidRDefault="00246FA6" w:rsidP="00EB61E6">
      <w:pPr>
        <w:tabs>
          <w:tab w:val="left" w:pos="2984"/>
        </w:tabs>
        <w:rPr>
          <w:rFonts w:ascii="Times New Roman" w:hAnsi="Times New Roman" w:cs="Times New Roman"/>
          <w:b/>
          <w:sz w:val="24"/>
          <w:szCs w:val="24"/>
        </w:rPr>
      </w:pPr>
    </w:p>
    <w:p w14:paraId="43590DA3" w14:textId="19C828DC" w:rsidR="00246FA6" w:rsidRDefault="00246FA6" w:rsidP="00246FA6">
      <w:pPr>
        <w:tabs>
          <w:tab w:val="left" w:pos="2984"/>
        </w:tabs>
        <w:rPr>
          <w:rFonts w:ascii="Times New Roman" w:hAnsi="Times New Roman" w:cs="Times New Roman"/>
          <w:b/>
          <w:bCs/>
          <w:sz w:val="24"/>
          <w:szCs w:val="24"/>
        </w:rPr>
      </w:pPr>
      <w:r>
        <w:rPr>
          <w:rFonts w:ascii="Times New Roman" w:hAnsi="Times New Roman" w:cs="Times New Roman"/>
          <w:b/>
          <w:bCs/>
          <w:sz w:val="24"/>
          <w:szCs w:val="24"/>
        </w:rPr>
        <w:t xml:space="preserve">Principal Applicant signature </w:t>
      </w:r>
    </w:p>
    <w:p w14:paraId="63941791" w14:textId="0E9DB3C7" w:rsidR="00246FA6" w:rsidRDefault="00246FA6" w:rsidP="00246FA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 xml:space="preserve">Name: </w:t>
      </w:r>
      <w:r>
        <w:rPr>
          <w:rFonts w:ascii="Times New Roman" w:hAnsi="Times New Roman" w:cs="Times New Roman"/>
          <w:b/>
          <w:sz w:val="24"/>
          <w:szCs w:val="24"/>
        </w:rPr>
        <w:t xml:space="preserve">  _______________________</w:t>
      </w:r>
    </w:p>
    <w:p w14:paraId="26219176" w14:textId="5306A113" w:rsidR="00EB61E6" w:rsidRDefault="00EB61E6" w:rsidP="00EB61E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Date:</w:t>
      </w:r>
      <w:r>
        <w:rPr>
          <w:rFonts w:ascii="Times New Roman" w:hAnsi="Times New Roman" w:cs="Times New Roman"/>
          <w:b/>
          <w:sz w:val="24"/>
          <w:szCs w:val="24"/>
        </w:rPr>
        <w:t xml:space="preserve">   _________________________________</w:t>
      </w:r>
    </w:p>
    <w:p w14:paraId="1C9D34C6" w14:textId="55FE6319" w:rsidR="00EB61E6" w:rsidRDefault="00EB61E6" w:rsidP="004E05AC">
      <w:pPr>
        <w:rPr>
          <w:rFonts w:ascii="Times New Roman" w:hAnsi="Times New Roman" w:cs="Times New Roman"/>
          <w:sz w:val="28"/>
          <w:szCs w:val="28"/>
        </w:rPr>
      </w:pPr>
    </w:p>
    <w:p w14:paraId="174EF9F0" w14:textId="67249798" w:rsidR="00246FA6" w:rsidRDefault="00246FA6" w:rsidP="00246FA6">
      <w:pPr>
        <w:tabs>
          <w:tab w:val="left" w:pos="2984"/>
        </w:tabs>
        <w:rPr>
          <w:rFonts w:ascii="Times New Roman" w:hAnsi="Times New Roman" w:cs="Times New Roman"/>
          <w:b/>
          <w:bCs/>
          <w:sz w:val="24"/>
          <w:szCs w:val="24"/>
        </w:rPr>
      </w:pPr>
      <w:r>
        <w:rPr>
          <w:rFonts w:ascii="Times New Roman" w:hAnsi="Times New Roman" w:cs="Times New Roman"/>
          <w:b/>
          <w:bCs/>
          <w:sz w:val="24"/>
          <w:szCs w:val="24"/>
        </w:rPr>
        <w:t xml:space="preserve">Co-Applicant signature </w:t>
      </w:r>
    </w:p>
    <w:p w14:paraId="4BD71745" w14:textId="77777777" w:rsidR="00246FA6" w:rsidRDefault="00246FA6" w:rsidP="00246FA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 xml:space="preserve">Name: </w:t>
      </w:r>
      <w:r>
        <w:rPr>
          <w:rFonts w:ascii="Times New Roman" w:hAnsi="Times New Roman" w:cs="Times New Roman"/>
          <w:b/>
          <w:sz w:val="24"/>
          <w:szCs w:val="24"/>
        </w:rPr>
        <w:t xml:space="preserve">  _______________________</w:t>
      </w:r>
    </w:p>
    <w:p w14:paraId="15A49CEB" w14:textId="77777777" w:rsidR="00246FA6" w:rsidRDefault="00246FA6" w:rsidP="00246FA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Date:</w:t>
      </w:r>
      <w:r>
        <w:rPr>
          <w:rFonts w:ascii="Times New Roman" w:hAnsi="Times New Roman" w:cs="Times New Roman"/>
          <w:b/>
          <w:sz w:val="24"/>
          <w:szCs w:val="24"/>
        </w:rPr>
        <w:t xml:space="preserve">   _________________________________</w:t>
      </w:r>
    </w:p>
    <w:p w14:paraId="1B2CA7C0" w14:textId="77777777" w:rsidR="00EB61E6" w:rsidRDefault="00EB61E6" w:rsidP="004E05AC">
      <w:pPr>
        <w:rPr>
          <w:rFonts w:ascii="Times New Roman" w:hAnsi="Times New Roman" w:cs="Times New Roman"/>
          <w:sz w:val="28"/>
          <w:szCs w:val="28"/>
        </w:rPr>
      </w:pPr>
    </w:p>
    <w:p w14:paraId="716DAB3B" w14:textId="77777777" w:rsidR="00246FA6" w:rsidRPr="004E05AC" w:rsidRDefault="00246FA6" w:rsidP="004E05AC">
      <w:pPr>
        <w:rPr>
          <w:rFonts w:ascii="Times New Roman" w:hAnsi="Times New Roman" w:cs="Times New Roman"/>
          <w:sz w:val="28"/>
          <w:szCs w:val="28"/>
        </w:rPr>
      </w:pPr>
    </w:p>
    <w:p w14:paraId="6C14F102" w14:textId="5117D91A" w:rsidR="00896FCF" w:rsidRPr="00EB61E6" w:rsidRDefault="00896FCF" w:rsidP="00896FCF">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Approvals</w:t>
      </w:r>
      <w:r w:rsidR="00246FA6">
        <w:rPr>
          <w:rFonts w:ascii="Times New Roman" w:hAnsi="Times New Roman" w:cs="Times New Roman"/>
          <w:b/>
          <w:bCs/>
          <w:sz w:val="28"/>
          <w:szCs w:val="28"/>
        </w:rPr>
        <w:t xml:space="preserve"> by the Principal Applicant’s Academic Unit </w:t>
      </w:r>
    </w:p>
    <w:p w14:paraId="10E7F1DD" w14:textId="77777777" w:rsidR="00EB61E6" w:rsidRDefault="00EB61E6" w:rsidP="00EB61E6">
      <w:pPr>
        <w:pStyle w:val="ListParagraph"/>
        <w:tabs>
          <w:tab w:val="left" w:pos="2984"/>
        </w:tabs>
        <w:ind w:left="360"/>
        <w:rPr>
          <w:rFonts w:ascii="Times New Roman" w:hAnsi="Times New Roman" w:cs="Times New Roman"/>
          <w:b/>
          <w:sz w:val="24"/>
          <w:szCs w:val="24"/>
        </w:rPr>
      </w:pPr>
    </w:p>
    <w:p w14:paraId="49605B42" w14:textId="2E6AC3E4" w:rsidR="00EB61E6" w:rsidRPr="004F54B0" w:rsidRDefault="00246FA6" w:rsidP="00EB61E6">
      <w:pPr>
        <w:pStyle w:val="ListParagraph"/>
        <w:tabs>
          <w:tab w:val="left" w:pos="2984"/>
        </w:tabs>
        <w:ind w:left="360"/>
        <w:rPr>
          <w:rFonts w:ascii="Times New Roman" w:hAnsi="Times New Roman" w:cs="Times New Roman"/>
          <w:b/>
          <w:sz w:val="24"/>
          <w:szCs w:val="24"/>
        </w:rPr>
      </w:pPr>
      <w:r>
        <w:rPr>
          <w:rFonts w:ascii="Times New Roman" w:hAnsi="Times New Roman" w:cs="Times New Roman"/>
          <w:b/>
          <w:sz w:val="24"/>
          <w:szCs w:val="24"/>
        </w:rPr>
        <w:t xml:space="preserve">To be completed by the Principal Applicant’s </w:t>
      </w:r>
      <w:r w:rsidR="00EB61E6" w:rsidRPr="004F54B0">
        <w:rPr>
          <w:rFonts w:ascii="Times New Roman" w:hAnsi="Times New Roman" w:cs="Times New Roman"/>
          <w:b/>
          <w:sz w:val="24"/>
          <w:szCs w:val="24"/>
        </w:rPr>
        <w:t>Department or Program Head (if your academic unit does not have a department or program head, please ask the Dean / Director to complete this section)</w:t>
      </w:r>
    </w:p>
    <w:p w14:paraId="48BC1F7B" w14:textId="77777777" w:rsidR="00EB61E6" w:rsidRDefault="00EB61E6" w:rsidP="00EB61E6">
      <w:pPr>
        <w:pStyle w:val="ListParagraph"/>
        <w:tabs>
          <w:tab w:val="left" w:pos="2984"/>
        </w:tabs>
        <w:ind w:left="360"/>
        <w:rPr>
          <w:rFonts w:ascii="Times New Roman" w:hAnsi="Times New Roman" w:cs="Times New Roman"/>
          <w:b/>
          <w:sz w:val="28"/>
          <w:szCs w:val="28"/>
        </w:rPr>
      </w:pPr>
    </w:p>
    <w:p w14:paraId="2A4B1814" w14:textId="7091E73D" w:rsidR="00EB61E6" w:rsidRPr="004F54B0" w:rsidRDefault="00EB61E6" w:rsidP="00EB61E6">
      <w:pPr>
        <w:pStyle w:val="ListParagraph"/>
        <w:numPr>
          <w:ilvl w:val="0"/>
          <w:numId w:val="10"/>
        </w:numPr>
        <w:tabs>
          <w:tab w:val="left" w:pos="2984"/>
        </w:tabs>
        <w:rPr>
          <w:rFonts w:ascii="Times New Roman" w:hAnsi="Times New Roman" w:cs="Times New Roman"/>
          <w:bCs/>
          <w:sz w:val="24"/>
          <w:szCs w:val="24"/>
        </w:rPr>
      </w:pPr>
      <w:r w:rsidRPr="004F54B0">
        <w:rPr>
          <w:rFonts w:ascii="Times New Roman" w:hAnsi="Times New Roman" w:cs="Times New Roman"/>
          <w:bCs/>
          <w:sz w:val="24"/>
          <w:szCs w:val="24"/>
        </w:rPr>
        <w:t>Does the proposed project align with the objectives and needs of the academic program for which the project is being proposed for classroom use?</w:t>
      </w:r>
    </w:p>
    <w:p w14:paraId="42FBCE37" w14:textId="4AF364D3" w:rsidR="00EB61E6" w:rsidRPr="004F54B0" w:rsidRDefault="00EB61E6" w:rsidP="00EB61E6">
      <w:pPr>
        <w:ind w:left="720"/>
        <w:rPr>
          <w:rFonts w:ascii="Times New Roman" w:hAnsi="Times New Roman" w:cs="Times New Roman"/>
          <w:sz w:val="24"/>
          <w:szCs w:val="24"/>
        </w:rPr>
      </w:pPr>
      <w:r w:rsidRPr="004F54B0">
        <w:rPr>
          <w:rFonts w:ascii="Times New Roman" w:hAnsi="Times New Roman" w:cs="Times New Roman"/>
          <w:sz w:val="24"/>
          <w:szCs w:val="24"/>
        </w:rPr>
        <w:t>Yes or No</w:t>
      </w:r>
    </w:p>
    <w:p w14:paraId="766FC2AC" w14:textId="3D3A7762" w:rsidR="00EB61E6" w:rsidRPr="004F54B0" w:rsidRDefault="00EB61E6" w:rsidP="00EB61E6">
      <w:pPr>
        <w:ind w:left="720"/>
        <w:rPr>
          <w:rFonts w:ascii="Times New Roman" w:hAnsi="Times New Roman" w:cs="Times New Roman"/>
          <w:sz w:val="24"/>
          <w:szCs w:val="24"/>
        </w:rPr>
      </w:pPr>
      <w:r w:rsidRPr="004F54B0">
        <w:rPr>
          <w:rFonts w:ascii="Times New Roman" w:hAnsi="Times New Roman" w:cs="Times New Roman"/>
          <w:sz w:val="24"/>
          <w:szCs w:val="24"/>
        </w:rPr>
        <w:lastRenderedPageBreak/>
        <w:t>If you answer “No”, please briefly explain why.</w:t>
      </w:r>
    </w:p>
    <w:p w14:paraId="1A261742" w14:textId="77777777" w:rsidR="00EB61E6" w:rsidRDefault="00EB61E6" w:rsidP="000C6254">
      <w:pPr>
        <w:rPr>
          <w:rFonts w:ascii="Times New Roman" w:hAnsi="Times New Roman" w:cs="Times New Roman"/>
          <w:sz w:val="28"/>
          <w:szCs w:val="28"/>
        </w:rPr>
      </w:pPr>
    </w:p>
    <w:p w14:paraId="6316F076" w14:textId="4010891E" w:rsidR="00EB61E6" w:rsidRPr="004F54B0" w:rsidRDefault="00EB61E6" w:rsidP="00EB61E6">
      <w:pPr>
        <w:pStyle w:val="ListParagraph"/>
        <w:numPr>
          <w:ilvl w:val="0"/>
          <w:numId w:val="10"/>
        </w:numPr>
        <w:rPr>
          <w:rFonts w:ascii="Times New Roman" w:hAnsi="Times New Roman" w:cs="Times New Roman"/>
          <w:sz w:val="24"/>
          <w:szCs w:val="24"/>
        </w:rPr>
      </w:pPr>
      <w:r w:rsidRPr="004F54B0">
        <w:rPr>
          <w:rFonts w:ascii="Times New Roman" w:hAnsi="Times New Roman" w:cs="Times New Roman"/>
          <w:sz w:val="24"/>
          <w:szCs w:val="24"/>
        </w:rPr>
        <w:t>Has the applicant requested a teaching release to be used during the project time?</w:t>
      </w:r>
    </w:p>
    <w:p w14:paraId="5569200F" w14:textId="3CFFC953" w:rsidR="00EB61E6" w:rsidRPr="004F54B0" w:rsidRDefault="00EB61E6" w:rsidP="00EB61E6">
      <w:pPr>
        <w:pStyle w:val="ListParagraph"/>
        <w:rPr>
          <w:rFonts w:ascii="Times New Roman" w:hAnsi="Times New Roman" w:cs="Times New Roman"/>
          <w:sz w:val="24"/>
          <w:szCs w:val="24"/>
        </w:rPr>
      </w:pPr>
    </w:p>
    <w:p w14:paraId="3BDB41E1" w14:textId="45BA6B3D" w:rsidR="00EB61E6" w:rsidRPr="004F54B0" w:rsidRDefault="00EB61E6" w:rsidP="00EB61E6">
      <w:pPr>
        <w:pStyle w:val="ListParagraph"/>
        <w:rPr>
          <w:rFonts w:ascii="Times New Roman" w:hAnsi="Times New Roman" w:cs="Times New Roman"/>
          <w:sz w:val="24"/>
          <w:szCs w:val="24"/>
        </w:rPr>
      </w:pPr>
      <w:r w:rsidRPr="004F54B0">
        <w:rPr>
          <w:rFonts w:ascii="Times New Roman" w:hAnsi="Times New Roman" w:cs="Times New Roman"/>
          <w:sz w:val="24"/>
          <w:szCs w:val="24"/>
        </w:rPr>
        <w:t>Yes or No</w:t>
      </w:r>
    </w:p>
    <w:p w14:paraId="1BB0DDFA" w14:textId="6B4078FD" w:rsidR="00EB61E6" w:rsidRPr="004F54B0" w:rsidRDefault="00EB61E6" w:rsidP="00EB61E6">
      <w:pPr>
        <w:pStyle w:val="ListParagraph"/>
        <w:rPr>
          <w:rFonts w:ascii="Times New Roman" w:hAnsi="Times New Roman" w:cs="Times New Roman"/>
          <w:sz w:val="24"/>
          <w:szCs w:val="24"/>
        </w:rPr>
      </w:pPr>
    </w:p>
    <w:p w14:paraId="236E7274" w14:textId="0DBD2235" w:rsidR="00EB61E6" w:rsidRPr="004F54B0" w:rsidRDefault="00EB61E6" w:rsidP="00EB61E6">
      <w:pPr>
        <w:pStyle w:val="ListParagraph"/>
        <w:rPr>
          <w:rFonts w:ascii="Times New Roman" w:hAnsi="Times New Roman" w:cs="Times New Roman"/>
          <w:sz w:val="24"/>
          <w:szCs w:val="24"/>
        </w:rPr>
      </w:pPr>
      <w:r w:rsidRPr="004F54B0">
        <w:rPr>
          <w:rFonts w:ascii="Times New Roman" w:hAnsi="Times New Roman" w:cs="Times New Roman"/>
          <w:sz w:val="24"/>
          <w:szCs w:val="24"/>
        </w:rPr>
        <w:t>If you answer “Yes”, do you agree to accommodate the applicant’s request?</w:t>
      </w:r>
    </w:p>
    <w:p w14:paraId="21A8789F" w14:textId="5728411B" w:rsidR="00EB61E6" w:rsidRPr="000C6254" w:rsidRDefault="00EB61E6" w:rsidP="000C6254">
      <w:pPr>
        <w:rPr>
          <w:rFonts w:ascii="Times New Roman" w:hAnsi="Times New Roman" w:cs="Times New Roman"/>
          <w:sz w:val="28"/>
          <w:szCs w:val="28"/>
        </w:rPr>
      </w:pPr>
    </w:p>
    <w:p w14:paraId="1175CE31" w14:textId="77777777" w:rsidR="00EB61E6" w:rsidRPr="008E0695" w:rsidRDefault="00EB61E6" w:rsidP="00EB61E6">
      <w:pPr>
        <w:tabs>
          <w:tab w:val="left" w:pos="2984"/>
        </w:tabs>
        <w:rPr>
          <w:rFonts w:ascii="Times New Roman" w:hAnsi="Times New Roman" w:cs="Times New Roman"/>
          <w:b/>
          <w:sz w:val="24"/>
          <w:szCs w:val="24"/>
        </w:rPr>
      </w:pPr>
      <w:r>
        <w:rPr>
          <w:rFonts w:ascii="Times New Roman" w:hAnsi="Times New Roman" w:cs="Times New Roman"/>
          <w:b/>
          <w:sz w:val="24"/>
          <w:szCs w:val="24"/>
        </w:rPr>
        <w:t xml:space="preserve">       </w:t>
      </w:r>
      <w:r w:rsidRPr="008E0695">
        <w:rPr>
          <w:rFonts w:ascii="Times New Roman" w:hAnsi="Times New Roman" w:cs="Times New Roman"/>
          <w:b/>
          <w:sz w:val="24"/>
          <w:szCs w:val="24"/>
        </w:rPr>
        <w:t xml:space="preserve">Name: </w:t>
      </w:r>
      <w:r>
        <w:rPr>
          <w:rFonts w:ascii="Times New Roman" w:hAnsi="Times New Roman" w:cs="Times New Roman"/>
          <w:b/>
          <w:sz w:val="24"/>
          <w:szCs w:val="24"/>
        </w:rPr>
        <w:t xml:space="preserve">  _________________________________</w:t>
      </w:r>
    </w:p>
    <w:p w14:paraId="6F73EB04" w14:textId="77777777" w:rsidR="00EB61E6" w:rsidRPr="008E0695" w:rsidRDefault="00EB61E6" w:rsidP="00EB61E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Signature:</w:t>
      </w:r>
      <w:r>
        <w:rPr>
          <w:rFonts w:ascii="Times New Roman" w:hAnsi="Times New Roman" w:cs="Times New Roman"/>
          <w:b/>
          <w:sz w:val="24"/>
          <w:szCs w:val="24"/>
        </w:rPr>
        <w:t xml:space="preserve">   _________________________________</w:t>
      </w:r>
    </w:p>
    <w:p w14:paraId="4D0BE1A7" w14:textId="77777777" w:rsidR="00EB61E6" w:rsidRPr="008E0695" w:rsidRDefault="00EB61E6" w:rsidP="00EB61E6">
      <w:pPr>
        <w:tabs>
          <w:tab w:val="left" w:pos="2984"/>
        </w:tabs>
        <w:rPr>
          <w:rFonts w:ascii="Times New Roman" w:hAnsi="Times New Roman" w:cs="Times New Roman"/>
          <w:b/>
          <w:sz w:val="24"/>
          <w:szCs w:val="24"/>
        </w:rPr>
      </w:pPr>
      <w:r>
        <w:rPr>
          <w:rFonts w:ascii="Times New Roman" w:hAnsi="Times New Roman" w:cs="Times New Roman"/>
          <w:b/>
          <w:sz w:val="24"/>
          <w:szCs w:val="24"/>
        </w:rPr>
        <w:t xml:space="preserve">         </w:t>
      </w:r>
      <w:r w:rsidRPr="008E0695">
        <w:rPr>
          <w:rFonts w:ascii="Times New Roman" w:hAnsi="Times New Roman" w:cs="Times New Roman"/>
          <w:b/>
          <w:sz w:val="24"/>
          <w:szCs w:val="24"/>
        </w:rPr>
        <w:t>Date:</w:t>
      </w:r>
      <w:r>
        <w:rPr>
          <w:rFonts w:ascii="Times New Roman" w:hAnsi="Times New Roman" w:cs="Times New Roman"/>
          <w:b/>
          <w:sz w:val="24"/>
          <w:szCs w:val="24"/>
        </w:rPr>
        <w:t xml:space="preserve">   _________________________________</w:t>
      </w:r>
    </w:p>
    <w:p w14:paraId="0E43A193" w14:textId="539A4C42" w:rsidR="00EB61E6" w:rsidRDefault="00EB61E6" w:rsidP="00EB61E6">
      <w:pPr>
        <w:rPr>
          <w:rFonts w:ascii="Times New Roman" w:hAnsi="Times New Roman" w:cs="Times New Roman"/>
          <w:sz w:val="28"/>
          <w:szCs w:val="28"/>
        </w:rPr>
      </w:pPr>
    </w:p>
    <w:p w14:paraId="4CB71651" w14:textId="77777777" w:rsidR="00EB61E6" w:rsidRPr="00EB61E6" w:rsidRDefault="00EB61E6" w:rsidP="00EB61E6">
      <w:pPr>
        <w:tabs>
          <w:tab w:val="left" w:pos="2984"/>
        </w:tabs>
        <w:rPr>
          <w:rFonts w:ascii="Times New Roman" w:hAnsi="Times New Roman" w:cs="Times New Roman"/>
          <w:b/>
          <w:sz w:val="28"/>
          <w:szCs w:val="28"/>
        </w:rPr>
      </w:pPr>
      <w:r w:rsidRPr="00EB61E6">
        <w:rPr>
          <w:rFonts w:ascii="Times New Roman" w:hAnsi="Times New Roman" w:cs="Times New Roman"/>
          <w:b/>
          <w:sz w:val="28"/>
          <w:szCs w:val="28"/>
        </w:rPr>
        <w:t>Dean / Director</w:t>
      </w:r>
    </w:p>
    <w:p w14:paraId="26E0090E" w14:textId="6B1CC78B" w:rsidR="00EB61E6" w:rsidRPr="004F54B0" w:rsidRDefault="00EB61E6" w:rsidP="00EB61E6">
      <w:pPr>
        <w:tabs>
          <w:tab w:val="left" w:pos="2984"/>
        </w:tabs>
        <w:rPr>
          <w:rFonts w:ascii="Times New Roman" w:hAnsi="Times New Roman" w:cs="Times New Roman"/>
          <w:sz w:val="24"/>
          <w:szCs w:val="24"/>
        </w:rPr>
      </w:pPr>
      <w:r w:rsidRPr="004F54B0">
        <w:rPr>
          <w:rFonts w:ascii="Times New Roman" w:hAnsi="Times New Roman" w:cs="Times New Roman"/>
          <w:sz w:val="24"/>
          <w:szCs w:val="24"/>
        </w:rPr>
        <w:t xml:space="preserve">If your Faculty / School does not have department or program heads, please fill in the </w:t>
      </w:r>
      <w:r w:rsidR="00CE46E0">
        <w:rPr>
          <w:rFonts w:ascii="Times New Roman" w:hAnsi="Times New Roman" w:cs="Times New Roman"/>
          <w:sz w:val="24"/>
          <w:szCs w:val="24"/>
        </w:rPr>
        <w:t>preceding</w:t>
      </w:r>
      <w:r w:rsidRPr="004F54B0">
        <w:rPr>
          <w:rFonts w:ascii="Times New Roman" w:hAnsi="Times New Roman" w:cs="Times New Roman"/>
          <w:sz w:val="24"/>
          <w:szCs w:val="24"/>
        </w:rPr>
        <w:t xml:space="preserve"> section</w:t>
      </w:r>
      <w:r w:rsidR="00CE46E0">
        <w:rPr>
          <w:rFonts w:ascii="Times New Roman" w:hAnsi="Times New Roman" w:cs="Times New Roman"/>
          <w:sz w:val="24"/>
          <w:szCs w:val="24"/>
        </w:rPr>
        <w:t xml:space="preserve"> in addition to this section</w:t>
      </w:r>
      <w:r w:rsidRPr="004F54B0">
        <w:rPr>
          <w:rFonts w:ascii="Times New Roman" w:hAnsi="Times New Roman" w:cs="Times New Roman"/>
          <w:sz w:val="24"/>
          <w:szCs w:val="24"/>
        </w:rPr>
        <w:t>. Otherwise, please answer the following question</w:t>
      </w:r>
      <w:r w:rsidR="007546CC">
        <w:rPr>
          <w:rFonts w:ascii="Times New Roman" w:hAnsi="Times New Roman" w:cs="Times New Roman"/>
          <w:sz w:val="24"/>
          <w:szCs w:val="24"/>
        </w:rPr>
        <w:t xml:space="preserve"> only</w:t>
      </w:r>
      <w:r w:rsidRPr="004F54B0">
        <w:rPr>
          <w:rFonts w:ascii="Times New Roman" w:hAnsi="Times New Roman" w:cs="Times New Roman"/>
          <w:sz w:val="24"/>
          <w:szCs w:val="24"/>
        </w:rPr>
        <w:t>.</w:t>
      </w:r>
    </w:p>
    <w:p w14:paraId="7BC81993" w14:textId="77777777" w:rsidR="00EB61E6" w:rsidRPr="004F54B0" w:rsidRDefault="00EB61E6" w:rsidP="00EB61E6">
      <w:pPr>
        <w:tabs>
          <w:tab w:val="left" w:pos="2984"/>
        </w:tabs>
        <w:rPr>
          <w:rFonts w:ascii="Times New Roman" w:hAnsi="Times New Roman" w:cs="Times New Roman"/>
          <w:sz w:val="24"/>
          <w:szCs w:val="24"/>
        </w:rPr>
      </w:pPr>
      <w:r w:rsidRPr="004F54B0">
        <w:rPr>
          <w:rFonts w:ascii="Times New Roman" w:hAnsi="Times New Roman" w:cs="Times New Roman"/>
          <w:sz w:val="24"/>
          <w:szCs w:val="24"/>
        </w:rPr>
        <w:t>Has the applicant requested a teaching release to be used during the project time?</w:t>
      </w:r>
    </w:p>
    <w:p w14:paraId="616C613B" w14:textId="3FDCF93F" w:rsidR="00EB61E6" w:rsidRPr="004F54B0" w:rsidRDefault="00EB61E6" w:rsidP="00EB61E6">
      <w:pPr>
        <w:rPr>
          <w:rFonts w:ascii="Times New Roman" w:hAnsi="Times New Roman" w:cs="Times New Roman"/>
          <w:sz w:val="24"/>
          <w:szCs w:val="24"/>
        </w:rPr>
      </w:pPr>
      <w:r w:rsidRPr="004F54B0">
        <w:rPr>
          <w:rFonts w:ascii="Times New Roman" w:hAnsi="Times New Roman" w:cs="Times New Roman"/>
          <w:sz w:val="24"/>
          <w:szCs w:val="24"/>
        </w:rPr>
        <w:t>Yes or No</w:t>
      </w:r>
    </w:p>
    <w:p w14:paraId="1B52BEAE" w14:textId="7EB1B8AE" w:rsidR="00EB61E6" w:rsidRPr="004F54B0" w:rsidRDefault="00EB61E6" w:rsidP="00EB61E6">
      <w:pPr>
        <w:rPr>
          <w:rFonts w:ascii="Times New Roman" w:hAnsi="Times New Roman" w:cs="Times New Roman"/>
          <w:sz w:val="24"/>
          <w:szCs w:val="24"/>
        </w:rPr>
      </w:pPr>
      <w:r w:rsidRPr="004F54B0">
        <w:rPr>
          <w:rFonts w:ascii="Times New Roman" w:hAnsi="Times New Roman" w:cs="Times New Roman"/>
          <w:sz w:val="24"/>
          <w:szCs w:val="24"/>
        </w:rPr>
        <w:t>If you answer “Yes”, do you agree to accommodate the applicant’s request?</w:t>
      </w:r>
    </w:p>
    <w:p w14:paraId="3D372A32" w14:textId="085A9224" w:rsidR="00EB61E6" w:rsidRDefault="00EB61E6" w:rsidP="00EB61E6">
      <w:pPr>
        <w:rPr>
          <w:rFonts w:ascii="Times New Roman" w:hAnsi="Times New Roman" w:cs="Times New Roman"/>
          <w:sz w:val="28"/>
          <w:szCs w:val="28"/>
        </w:rPr>
      </w:pPr>
    </w:p>
    <w:p w14:paraId="5E14B2A0" w14:textId="77777777" w:rsidR="00EB61E6" w:rsidRPr="008E0695" w:rsidRDefault="00EB61E6" w:rsidP="00EB61E6">
      <w:pPr>
        <w:tabs>
          <w:tab w:val="left" w:pos="2984"/>
        </w:tabs>
        <w:rPr>
          <w:rFonts w:ascii="Times New Roman" w:hAnsi="Times New Roman" w:cs="Times New Roman"/>
          <w:b/>
          <w:sz w:val="24"/>
          <w:szCs w:val="24"/>
        </w:rPr>
      </w:pPr>
      <w:r>
        <w:rPr>
          <w:rFonts w:ascii="Times New Roman" w:hAnsi="Times New Roman" w:cs="Times New Roman"/>
          <w:b/>
          <w:sz w:val="24"/>
          <w:szCs w:val="24"/>
        </w:rPr>
        <w:t xml:space="preserve">       </w:t>
      </w:r>
      <w:r w:rsidRPr="008E0695">
        <w:rPr>
          <w:rFonts w:ascii="Times New Roman" w:hAnsi="Times New Roman" w:cs="Times New Roman"/>
          <w:b/>
          <w:sz w:val="24"/>
          <w:szCs w:val="24"/>
        </w:rPr>
        <w:t xml:space="preserve">Name: </w:t>
      </w:r>
      <w:r>
        <w:rPr>
          <w:rFonts w:ascii="Times New Roman" w:hAnsi="Times New Roman" w:cs="Times New Roman"/>
          <w:b/>
          <w:sz w:val="24"/>
          <w:szCs w:val="24"/>
        </w:rPr>
        <w:t xml:space="preserve">  _________________________________</w:t>
      </w:r>
    </w:p>
    <w:p w14:paraId="5B157C04" w14:textId="77777777" w:rsidR="00EB61E6" w:rsidRPr="008E0695" w:rsidRDefault="00EB61E6" w:rsidP="00EB61E6">
      <w:pPr>
        <w:tabs>
          <w:tab w:val="left" w:pos="2984"/>
        </w:tabs>
        <w:rPr>
          <w:rFonts w:ascii="Times New Roman" w:hAnsi="Times New Roman" w:cs="Times New Roman"/>
          <w:b/>
          <w:sz w:val="24"/>
          <w:szCs w:val="24"/>
        </w:rPr>
      </w:pPr>
      <w:r w:rsidRPr="008E0695">
        <w:rPr>
          <w:rFonts w:ascii="Times New Roman" w:hAnsi="Times New Roman" w:cs="Times New Roman"/>
          <w:b/>
          <w:sz w:val="24"/>
          <w:szCs w:val="24"/>
        </w:rPr>
        <w:t>Signature:</w:t>
      </w:r>
      <w:r>
        <w:rPr>
          <w:rFonts w:ascii="Times New Roman" w:hAnsi="Times New Roman" w:cs="Times New Roman"/>
          <w:b/>
          <w:sz w:val="24"/>
          <w:szCs w:val="24"/>
        </w:rPr>
        <w:t xml:space="preserve">   _________________________________</w:t>
      </w:r>
    </w:p>
    <w:p w14:paraId="624381C3" w14:textId="77777777" w:rsidR="00EB61E6" w:rsidRDefault="00EB61E6" w:rsidP="00EB61E6">
      <w:pPr>
        <w:tabs>
          <w:tab w:val="left" w:pos="2984"/>
        </w:tabs>
        <w:rPr>
          <w:rFonts w:ascii="Times New Roman" w:hAnsi="Times New Roman" w:cs="Times New Roman"/>
          <w:b/>
          <w:sz w:val="24"/>
          <w:szCs w:val="24"/>
        </w:rPr>
      </w:pPr>
      <w:r>
        <w:rPr>
          <w:rFonts w:ascii="Times New Roman" w:hAnsi="Times New Roman" w:cs="Times New Roman"/>
          <w:b/>
          <w:sz w:val="24"/>
          <w:szCs w:val="24"/>
        </w:rPr>
        <w:t xml:space="preserve">         </w:t>
      </w:r>
      <w:r w:rsidRPr="008E0695">
        <w:rPr>
          <w:rFonts w:ascii="Times New Roman" w:hAnsi="Times New Roman" w:cs="Times New Roman"/>
          <w:b/>
          <w:sz w:val="24"/>
          <w:szCs w:val="24"/>
        </w:rPr>
        <w:t>Date:</w:t>
      </w:r>
      <w:r>
        <w:rPr>
          <w:rFonts w:ascii="Times New Roman" w:hAnsi="Times New Roman" w:cs="Times New Roman"/>
          <w:b/>
          <w:sz w:val="24"/>
          <w:szCs w:val="24"/>
        </w:rPr>
        <w:t xml:space="preserve">   _________________________________</w:t>
      </w:r>
    </w:p>
    <w:p w14:paraId="5D7FA2D0" w14:textId="22A521F6" w:rsidR="00974D5D" w:rsidRDefault="00974D5D" w:rsidP="00EB61E6">
      <w:pPr>
        <w:rPr>
          <w:rFonts w:ascii="Times New Roman" w:hAnsi="Times New Roman" w:cs="Times New Roman"/>
          <w:sz w:val="28"/>
          <w:szCs w:val="28"/>
        </w:rPr>
      </w:pPr>
    </w:p>
    <w:p w14:paraId="341498A2" w14:textId="15305685" w:rsidR="000C6254" w:rsidRDefault="000C6254" w:rsidP="00EB61E6">
      <w:pPr>
        <w:rPr>
          <w:rFonts w:ascii="Times New Roman" w:hAnsi="Times New Roman" w:cs="Times New Roman"/>
          <w:sz w:val="28"/>
          <w:szCs w:val="28"/>
        </w:rPr>
      </w:pPr>
    </w:p>
    <w:p w14:paraId="7A73F3B8" w14:textId="4D59DE04" w:rsidR="000C6254" w:rsidRDefault="000C6254" w:rsidP="00EB61E6">
      <w:pPr>
        <w:rPr>
          <w:rFonts w:ascii="Times New Roman" w:hAnsi="Times New Roman" w:cs="Times New Roman"/>
          <w:sz w:val="28"/>
          <w:szCs w:val="28"/>
        </w:rPr>
      </w:pPr>
    </w:p>
    <w:p w14:paraId="0BA7292E" w14:textId="26E38881" w:rsidR="000C6254" w:rsidRDefault="000C6254" w:rsidP="00EB61E6">
      <w:pPr>
        <w:rPr>
          <w:rFonts w:ascii="Times New Roman" w:hAnsi="Times New Roman" w:cs="Times New Roman"/>
          <w:sz w:val="28"/>
          <w:szCs w:val="28"/>
        </w:rPr>
      </w:pPr>
    </w:p>
    <w:p w14:paraId="01F87896" w14:textId="77777777" w:rsidR="000C6254" w:rsidRPr="00EB61E6" w:rsidRDefault="000C6254" w:rsidP="00EB61E6">
      <w:pPr>
        <w:rPr>
          <w:rFonts w:ascii="Times New Roman" w:hAnsi="Times New Roman" w:cs="Times New Roman"/>
          <w:sz w:val="28"/>
          <w:szCs w:val="28"/>
        </w:rPr>
      </w:pPr>
    </w:p>
    <w:p w14:paraId="2F2702F4" w14:textId="0D5B860C" w:rsidR="00974D5D" w:rsidRPr="00974D5D" w:rsidRDefault="00896FCF" w:rsidP="00974D5D">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Project Checklist</w:t>
      </w:r>
    </w:p>
    <w:p w14:paraId="21F91028" w14:textId="19A3AFA3" w:rsidR="00974D5D" w:rsidRPr="004F54B0" w:rsidRDefault="00974D5D" w:rsidP="00974D5D">
      <w:pPr>
        <w:spacing w:line="240" w:lineRule="auto"/>
        <w:rPr>
          <w:rFonts w:ascii="Times New Roman" w:eastAsia="Calibri" w:hAnsi="Times New Roman" w:cs="Times New Roman"/>
          <w:sz w:val="24"/>
          <w:szCs w:val="24"/>
        </w:rPr>
      </w:pPr>
      <w:r w:rsidRPr="004F54B0">
        <w:rPr>
          <w:rFonts w:ascii="Times New Roman" w:eastAsia="Calibri" w:hAnsi="Times New Roman" w:cs="Times New Roman"/>
          <w:sz w:val="24"/>
          <w:szCs w:val="24"/>
        </w:rPr>
        <w:lastRenderedPageBreak/>
        <w:t xml:space="preserve">This checklist is for you to use as a final review of your application to ensure it is in line with the funding criteria.  Does your project have the </w:t>
      </w:r>
      <w:r w:rsidR="00246FA6" w:rsidRPr="004F54B0">
        <w:rPr>
          <w:rFonts w:ascii="Times New Roman" w:eastAsia="Calibri" w:hAnsi="Times New Roman" w:cs="Times New Roman"/>
          <w:sz w:val="24"/>
          <w:szCs w:val="24"/>
        </w:rPr>
        <w:t>following?</w:t>
      </w:r>
    </w:p>
    <w:tbl>
      <w:tblPr>
        <w:tblW w:w="10622" w:type="dxa"/>
        <w:tblLayout w:type="fixed"/>
        <w:tblLook w:val="0600" w:firstRow="0" w:lastRow="0" w:firstColumn="0" w:lastColumn="0" w:noHBand="1" w:noVBand="1"/>
      </w:tblPr>
      <w:tblGrid>
        <w:gridCol w:w="699"/>
        <w:gridCol w:w="7796"/>
        <w:gridCol w:w="1134"/>
        <w:gridCol w:w="993"/>
      </w:tblGrid>
      <w:tr w:rsidR="00974D5D" w14:paraId="76AC28D8" w14:textId="77777777" w:rsidTr="006E7661">
        <w:trPr>
          <w:trHeight w:val="500"/>
        </w:trPr>
        <w:tc>
          <w:tcPr>
            <w:tcW w:w="8495" w:type="dxa"/>
            <w:gridSpan w:val="2"/>
            <w:tcBorders>
              <w:top w:val="single" w:sz="8" w:space="0" w:color="999999"/>
              <w:left w:val="single" w:sz="8" w:space="0" w:color="999999"/>
              <w:bottom w:val="single" w:sz="8" w:space="0" w:color="999999"/>
              <w:right w:val="single" w:sz="8" w:space="0" w:color="999999"/>
            </w:tcBorders>
            <w:shd w:val="clear" w:color="auto" w:fill="D9D9D9" w:themeFill="background1" w:themeFillShade="D9"/>
            <w:tcMar>
              <w:top w:w="100" w:type="dxa"/>
              <w:left w:w="100" w:type="dxa"/>
              <w:bottom w:w="100" w:type="dxa"/>
              <w:right w:w="100" w:type="dxa"/>
            </w:tcMar>
          </w:tcPr>
          <w:p w14:paraId="6AED8933"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1134" w:type="dxa"/>
            <w:tcBorders>
              <w:top w:val="single" w:sz="8" w:space="0" w:color="999999"/>
              <w:left w:val="nil"/>
              <w:bottom w:val="single" w:sz="8" w:space="0" w:color="999999"/>
              <w:right w:val="single" w:sz="8" w:space="0" w:color="999999"/>
            </w:tcBorders>
            <w:shd w:val="clear" w:color="auto" w:fill="D9D9D9" w:themeFill="background1" w:themeFillShade="D9"/>
            <w:tcMar>
              <w:top w:w="100" w:type="dxa"/>
              <w:left w:w="100" w:type="dxa"/>
              <w:bottom w:w="100" w:type="dxa"/>
              <w:right w:w="100" w:type="dxa"/>
            </w:tcMar>
          </w:tcPr>
          <w:p w14:paraId="35B54BFC"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Yes</w:t>
            </w:r>
          </w:p>
        </w:tc>
        <w:tc>
          <w:tcPr>
            <w:tcW w:w="993" w:type="dxa"/>
            <w:tcBorders>
              <w:top w:val="single" w:sz="8" w:space="0" w:color="999999"/>
              <w:left w:val="nil"/>
              <w:bottom w:val="single" w:sz="8" w:space="0" w:color="999999"/>
              <w:right w:val="single" w:sz="8" w:space="0" w:color="999999"/>
            </w:tcBorders>
            <w:shd w:val="clear" w:color="auto" w:fill="D9D9D9" w:themeFill="background1" w:themeFillShade="D9"/>
            <w:tcMar>
              <w:top w:w="100" w:type="dxa"/>
              <w:left w:w="100" w:type="dxa"/>
              <w:bottom w:w="100" w:type="dxa"/>
              <w:right w:w="100" w:type="dxa"/>
            </w:tcMar>
          </w:tcPr>
          <w:p w14:paraId="0730D01A" w14:textId="77777777" w:rsidR="00974D5D" w:rsidRDefault="00974D5D" w:rsidP="00D01028">
            <w:pPr>
              <w:spacing w:line="240" w:lineRule="auto"/>
              <w:ind w:left="100"/>
              <w:jc w:val="center"/>
              <w:rPr>
                <w:rFonts w:ascii="Calibri" w:eastAsia="Calibri" w:hAnsi="Calibri" w:cs="Calibri"/>
                <w:sz w:val="20"/>
                <w:szCs w:val="20"/>
              </w:rPr>
            </w:pPr>
            <w:r>
              <w:rPr>
                <w:rFonts w:ascii="Calibri" w:eastAsia="Calibri" w:hAnsi="Calibri" w:cs="Calibri"/>
                <w:sz w:val="20"/>
                <w:szCs w:val="20"/>
              </w:rPr>
              <w:t>No</w:t>
            </w:r>
          </w:p>
        </w:tc>
      </w:tr>
      <w:tr w:rsidR="00974D5D" w14:paraId="201934DD" w14:textId="77777777" w:rsidTr="00100A53">
        <w:trPr>
          <w:trHeight w:val="68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45A7D789"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1</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304805B" w14:textId="495800FD"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Clear description of the final product (open textbook, ancillary resources to accompany an open textbook, standalone open educational resources such as simulations, open course modules)</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6EBCF7E0"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627E3DE4"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313A5FA1" w14:textId="77777777" w:rsidTr="00100A53">
        <w:trPr>
          <w:trHeight w:val="62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020DBE62"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2</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644D5CA3" w14:textId="1595B80D"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Clear description of the expected or potential impact of the project including student cost savings, and other outcomes e.g.  improved learning, satisfaction, retention, pedagogical innovation</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6E7CB69" w14:textId="77777777" w:rsidR="00974D5D" w:rsidRPr="00974D5D" w:rsidRDefault="00974D5D" w:rsidP="00D01028">
            <w:pPr>
              <w:spacing w:line="240" w:lineRule="auto"/>
              <w:ind w:left="100"/>
              <w:rPr>
                <w:rFonts w:ascii="Times New Roman" w:eastAsia="Calibri" w:hAnsi="Times New Roman" w:cs="Times New Roman"/>
                <w:sz w:val="24"/>
                <w:szCs w:val="24"/>
              </w:rPr>
            </w:pP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5733EBC" w14:textId="77777777" w:rsidR="00974D5D" w:rsidRDefault="00974D5D" w:rsidP="00D01028">
            <w:pPr>
              <w:spacing w:line="240" w:lineRule="auto"/>
              <w:ind w:left="100"/>
              <w:rPr>
                <w:rFonts w:ascii="Calibri" w:eastAsia="Calibri" w:hAnsi="Calibri" w:cs="Calibri"/>
                <w:sz w:val="20"/>
                <w:szCs w:val="20"/>
              </w:rPr>
            </w:pPr>
          </w:p>
        </w:tc>
      </w:tr>
      <w:tr w:rsidR="00974D5D" w14:paraId="14FC26FC" w14:textId="77777777" w:rsidTr="00100A53">
        <w:trPr>
          <w:trHeight w:val="62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7737935"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3</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3FDB84E" w14:textId="61C3416D"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Where applicable, the foundational open resource(s) that will be extended/adapted/adopted is indicated</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79437D8"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C2F1316"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6552586A" w14:textId="77777777" w:rsidTr="00100A53">
        <w:trPr>
          <w:trHeight w:val="72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8704BEB"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4</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771D3CF3" w14:textId="2E18DAC6"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 xml:space="preserve">Clear timeline for completion of the project (within </w:t>
            </w:r>
            <w:r w:rsidR="00AA7669" w:rsidRPr="00AA7669">
              <w:rPr>
                <w:rFonts w:ascii="Times New Roman" w:eastAsia="Calibri" w:hAnsi="Times New Roman" w:cs="Times New Roman"/>
                <w:sz w:val="24"/>
                <w:szCs w:val="24"/>
              </w:rPr>
              <w:t>one to two years usually)</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37B83A87"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31AA1773"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05BFD480" w14:textId="77777777" w:rsidTr="00100A53">
        <w:trPr>
          <w:trHeight w:val="60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316B8D8"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5</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39BE043F" w14:textId="77777777"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Clear, detailed budget including eligible expenses and within the maximum limits of funding per project</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9B5AD31"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9C21581"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06603FAA" w14:textId="77777777" w:rsidTr="00100A53">
        <w:trPr>
          <w:trHeight w:val="66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B47F5CA"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6</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2ACFE35" w14:textId="77777777"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Clear and measurable goals that are achievable within project timeframe</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1A0F718" w14:textId="77777777" w:rsidR="00974D5D" w:rsidRPr="00974D5D" w:rsidRDefault="00974D5D" w:rsidP="00D01028">
            <w:pPr>
              <w:spacing w:line="240" w:lineRule="auto"/>
              <w:ind w:left="100"/>
              <w:rPr>
                <w:rFonts w:ascii="Times New Roman" w:eastAsia="Calibri" w:hAnsi="Times New Roman" w:cs="Times New Roman"/>
                <w:sz w:val="24"/>
                <w:szCs w:val="24"/>
              </w:rPr>
            </w:pP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7342445" w14:textId="77777777" w:rsidR="00974D5D" w:rsidRDefault="00974D5D" w:rsidP="00D01028">
            <w:pPr>
              <w:spacing w:line="240" w:lineRule="auto"/>
              <w:ind w:left="100"/>
              <w:rPr>
                <w:rFonts w:ascii="Calibri" w:eastAsia="Calibri" w:hAnsi="Calibri" w:cs="Calibri"/>
                <w:sz w:val="20"/>
                <w:szCs w:val="20"/>
              </w:rPr>
            </w:pPr>
          </w:p>
        </w:tc>
      </w:tr>
      <w:tr w:rsidR="00974D5D" w14:paraId="68CFD468" w14:textId="77777777" w:rsidTr="00100A53">
        <w:trPr>
          <w:trHeight w:val="66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35771302"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7</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3420FAAF" w14:textId="77777777"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A commitment to use of the product in a course to be offered at the institution within one year of product completion</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703DE5EF"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1AB0447"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2DA3B279" w14:textId="77777777" w:rsidTr="00100A53">
        <w:trPr>
          <w:trHeight w:val="90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081497F7"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8</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9168DB7" w14:textId="17445462" w:rsidR="00974D5D" w:rsidRPr="00AA7669" w:rsidRDefault="00B46AB8" w:rsidP="00B46AB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A</w:t>
            </w:r>
            <w:r w:rsidR="00CE46E0" w:rsidRPr="00AA7669">
              <w:rPr>
                <w:rFonts w:ascii="Times New Roman" w:eastAsia="Calibri" w:hAnsi="Times New Roman" w:cs="Times New Roman"/>
                <w:sz w:val="24"/>
                <w:szCs w:val="24"/>
              </w:rPr>
              <w:t xml:space="preserve"> </w:t>
            </w:r>
            <w:r w:rsidRPr="00AA7669">
              <w:rPr>
                <w:rFonts w:ascii="Times New Roman" w:eastAsia="Calibri" w:hAnsi="Times New Roman" w:cs="Times New Roman"/>
                <w:sz w:val="24"/>
                <w:szCs w:val="24"/>
              </w:rPr>
              <w:t>c</w:t>
            </w:r>
            <w:r w:rsidR="00974D5D" w:rsidRPr="00AA7669">
              <w:rPr>
                <w:rFonts w:ascii="Times New Roman" w:eastAsia="Calibri" w:hAnsi="Times New Roman" w:cs="Times New Roman"/>
                <w:sz w:val="24"/>
                <w:szCs w:val="24"/>
              </w:rPr>
              <w:t xml:space="preserve">lear and realistic plan </w:t>
            </w:r>
            <w:r w:rsidR="00974D5D" w:rsidRPr="00AA7669">
              <w:rPr>
                <w:rFonts w:ascii="Times New Roman" w:eastAsia="Calibri" w:hAnsi="Times New Roman" w:cs="Times New Roman"/>
                <w:sz w:val="24"/>
                <w:szCs w:val="24"/>
                <w:rPrChange w:id="6" w:author="Nilgun Onder" w:date="2021-10-11T21:31:00Z">
                  <w:rPr>
                    <w:rFonts w:ascii="Times New Roman" w:eastAsia="Calibri" w:hAnsi="Times New Roman" w:cs="Times New Roman"/>
                  </w:rPr>
                </w:rPrChange>
              </w:rPr>
              <w:t>for</w:t>
            </w:r>
            <w:r w:rsidRPr="00AA7669">
              <w:rPr>
                <w:rFonts w:ascii="Times New Roman" w:eastAsia="Calibri" w:hAnsi="Times New Roman" w:cs="Times New Roman"/>
                <w:sz w:val="24"/>
                <w:szCs w:val="24"/>
                <w:rPrChange w:id="7" w:author="Nilgun Onder" w:date="2021-10-11T21:31:00Z">
                  <w:rPr>
                    <w:rFonts w:ascii="Times New Roman" w:eastAsia="Calibri" w:hAnsi="Times New Roman" w:cs="Times New Roman"/>
                  </w:rPr>
                </w:rPrChange>
              </w:rPr>
              <w:t xml:space="preserve"> maintaining and updating the resource over the next several years </w:t>
            </w:r>
            <w:r w:rsidR="00552315" w:rsidRPr="00AA7669">
              <w:rPr>
                <w:rFonts w:ascii="Times New Roman" w:eastAsia="Calibri" w:hAnsi="Times New Roman" w:cs="Times New Roman"/>
                <w:sz w:val="24"/>
                <w:szCs w:val="24"/>
                <w:rPrChange w:id="8" w:author="Nilgun Onder" w:date="2021-10-11T21:31:00Z">
                  <w:rPr>
                    <w:rFonts w:ascii="Times New Roman" w:eastAsia="Calibri" w:hAnsi="Times New Roman" w:cs="Times New Roman"/>
                  </w:rPr>
                </w:rPrChange>
              </w:rPr>
              <w:t xml:space="preserve">at a minimum </w:t>
            </w:r>
            <w:r w:rsidRPr="00AA7669">
              <w:rPr>
                <w:rFonts w:ascii="Times New Roman" w:eastAsia="Calibri" w:hAnsi="Times New Roman" w:cs="Times New Roman"/>
                <w:sz w:val="24"/>
                <w:szCs w:val="24"/>
                <w:rPrChange w:id="9" w:author="Nilgun Onder" w:date="2021-10-11T21:31:00Z">
                  <w:rPr>
                    <w:rFonts w:ascii="Times New Roman" w:eastAsia="Calibri" w:hAnsi="Times New Roman" w:cs="Times New Roman"/>
                  </w:rPr>
                </w:rPrChange>
              </w:rPr>
              <w:t>after the project completion</w:t>
            </w:r>
            <w:r w:rsidRPr="00AA7669">
              <w:rPr>
                <w:rFonts w:ascii="Times New Roman" w:eastAsia="Calibri" w:hAnsi="Times New Roman" w:cs="Times New Roman"/>
                <w:sz w:val="24"/>
                <w:szCs w:val="24"/>
              </w:rPr>
              <w:t>.</w:t>
            </w:r>
            <w:r w:rsidR="00974D5D" w:rsidRPr="00AA7669">
              <w:rPr>
                <w:rFonts w:ascii="Times New Roman" w:eastAsia="Calibri" w:hAnsi="Times New Roman" w:cs="Times New Roman"/>
                <w:sz w:val="24"/>
                <w:szCs w:val="24"/>
              </w:rPr>
              <w:t xml:space="preserve"> </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14754B0"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7888A80B"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26CD67AB" w14:textId="77777777" w:rsidTr="00100A53">
        <w:trPr>
          <w:trHeight w:val="98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7C0284D3"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9</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7AE8DB0" w14:textId="77777777"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Agreement to release the final product, including source materials, openly (such as a Creative Commons license, which allows others to freely adapt, modify, copy and/or redistribute the content)</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E7E564E"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FC1BF1B"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26F65207" w14:textId="77777777" w:rsidTr="00100A53">
        <w:trPr>
          <w:trHeight w:val="72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310EE470"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10</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235E63F2" w14:textId="64DCC31B"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A commitment to develop, with support, accessible resources for those with disabilities (e.g.</w:t>
            </w:r>
            <w:r w:rsidR="004E621B" w:rsidRPr="00AA7669">
              <w:rPr>
                <w:rFonts w:ascii="Times New Roman" w:eastAsia="Calibri" w:hAnsi="Times New Roman" w:cs="Times New Roman"/>
                <w:sz w:val="24"/>
                <w:szCs w:val="24"/>
              </w:rPr>
              <w:t>,</w:t>
            </w:r>
            <w:r w:rsidRPr="00AA7669">
              <w:rPr>
                <w:rFonts w:ascii="Times New Roman" w:eastAsia="Calibri" w:hAnsi="Times New Roman" w:cs="Times New Roman"/>
                <w:sz w:val="24"/>
                <w:szCs w:val="24"/>
              </w:rPr>
              <w:t xml:space="preserve"> viewable by screen readers)</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772D0AC9" w14:textId="77777777" w:rsidR="00974D5D" w:rsidRPr="00974D5D" w:rsidRDefault="00974D5D" w:rsidP="00D01028">
            <w:pPr>
              <w:spacing w:line="240" w:lineRule="auto"/>
              <w:ind w:left="100"/>
              <w:rPr>
                <w:rFonts w:ascii="Times New Roman" w:eastAsia="Calibri" w:hAnsi="Times New Roman" w:cs="Times New Roman"/>
                <w:sz w:val="24"/>
                <w:szCs w:val="24"/>
              </w:rPr>
            </w:pPr>
            <w:r w:rsidRPr="00974D5D">
              <w:rPr>
                <w:rFonts w:ascii="Times New Roman" w:eastAsia="Calibri" w:hAnsi="Times New Roman" w:cs="Times New Roman"/>
                <w:sz w:val="24"/>
                <w:szCs w:val="24"/>
              </w:rPr>
              <w:t xml:space="preserve"> </w:t>
            </w: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603B2FD" w14:textId="77777777" w:rsidR="00974D5D" w:rsidRDefault="00974D5D" w:rsidP="00D01028">
            <w:pPr>
              <w:spacing w:line="240" w:lineRule="auto"/>
              <w:ind w:left="100"/>
              <w:rPr>
                <w:rFonts w:ascii="Calibri" w:eastAsia="Calibri" w:hAnsi="Calibri" w:cs="Calibri"/>
                <w:sz w:val="20"/>
                <w:szCs w:val="20"/>
              </w:rPr>
            </w:pPr>
            <w:r>
              <w:rPr>
                <w:rFonts w:ascii="Calibri" w:eastAsia="Calibri" w:hAnsi="Calibri" w:cs="Calibri"/>
                <w:sz w:val="20"/>
                <w:szCs w:val="20"/>
              </w:rPr>
              <w:t xml:space="preserve"> </w:t>
            </w:r>
          </w:p>
        </w:tc>
      </w:tr>
      <w:tr w:rsidR="00974D5D" w14:paraId="1CCBDC60" w14:textId="77777777" w:rsidTr="00100A53">
        <w:trPr>
          <w:trHeight w:val="720"/>
        </w:trPr>
        <w:tc>
          <w:tcPr>
            <w:tcW w:w="699"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52B5A046" w14:textId="77777777" w:rsidR="00974D5D" w:rsidRPr="00974D5D" w:rsidRDefault="00974D5D" w:rsidP="00D01028">
            <w:pPr>
              <w:spacing w:line="240" w:lineRule="auto"/>
              <w:ind w:left="100"/>
              <w:jc w:val="center"/>
              <w:rPr>
                <w:rFonts w:ascii="Times New Roman" w:eastAsia="Calibri" w:hAnsi="Times New Roman" w:cs="Times New Roman"/>
                <w:sz w:val="24"/>
                <w:szCs w:val="24"/>
              </w:rPr>
            </w:pPr>
            <w:r w:rsidRPr="00974D5D">
              <w:rPr>
                <w:rFonts w:ascii="Times New Roman" w:eastAsia="Calibri" w:hAnsi="Times New Roman" w:cs="Times New Roman"/>
                <w:sz w:val="24"/>
                <w:szCs w:val="24"/>
              </w:rPr>
              <w:t>11</w:t>
            </w:r>
          </w:p>
        </w:tc>
        <w:tc>
          <w:tcPr>
            <w:tcW w:w="7796"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CD26D15" w14:textId="77777777" w:rsidR="00974D5D" w:rsidRPr="00AA7669" w:rsidRDefault="00974D5D" w:rsidP="00D01028">
            <w:pPr>
              <w:spacing w:line="240" w:lineRule="auto"/>
              <w:ind w:left="100"/>
              <w:rPr>
                <w:rFonts w:ascii="Times New Roman" w:eastAsia="Calibri" w:hAnsi="Times New Roman" w:cs="Times New Roman"/>
                <w:sz w:val="24"/>
                <w:szCs w:val="24"/>
              </w:rPr>
            </w:pPr>
            <w:r w:rsidRPr="00AA7669">
              <w:rPr>
                <w:rFonts w:ascii="Times New Roman" w:eastAsia="Calibri" w:hAnsi="Times New Roman" w:cs="Times New Roman"/>
                <w:sz w:val="24"/>
                <w:szCs w:val="24"/>
              </w:rPr>
              <w:t>Required signatures and indications of support (have you discussed your intentions with your department chair/dean?)</w:t>
            </w:r>
          </w:p>
        </w:tc>
        <w:tc>
          <w:tcPr>
            <w:tcW w:w="1134"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FAF7553" w14:textId="77777777" w:rsidR="00974D5D" w:rsidRPr="00974D5D" w:rsidRDefault="00974D5D" w:rsidP="00D01028">
            <w:pPr>
              <w:spacing w:line="240" w:lineRule="auto"/>
              <w:ind w:left="100"/>
              <w:rPr>
                <w:rFonts w:ascii="Times New Roman" w:eastAsia="Calibri" w:hAnsi="Times New Roman" w:cs="Times New Roman"/>
                <w:sz w:val="24"/>
                <w:szCs w:val="24"/>
              </w:rPr>
            </w:pPr>
          </w:p>
        </w:tc>
        <w:tc>
          <w:tcPr>
            <w:tcW w:w="993"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934E1EC" w14:textId="77777777" w:rsidR="00974D5D" w:rsidRDefault="00974D5D" w:rsidP="00D01028">
            <w:pPr>
              <w:spacing w:line="240" w:lineRule="auto"/>
              <w:ind w:left="100"/>
              <w:rPr>
                <w:rFonts w:ascii="Calibri" w:eastAsia="Calibri" w:hAnsi="Calibri" w:cs="Calibri"/>
                <w:sz w:val="20"/>
                <w:szCs w:val="20"/>
              </w:rPr>
            </w:pPr>
          </w:p>
        </w:tc>
      </w:tr>
    </w:tbl>
    <w:p w14:paraId="18EEA413" w14:textId="77777777" w:rsidR="00974D5D" w:rsidRPr="00974D5D" w:rsidRDefault="00974D5D" w:rsidP="00974D5D">
      <w:pPr>
        <w:rPr>
          <w:rFonts w:ascii="Times New Roman" w:hAnsi="Times New Roman" w:cs="Times New Roman"/>
          <w:sz w:val="28"/>
          <w:szCs w:val="28"/>
        </w:rPr>
      </w:pPr>
    </w:p>
    <w:sectPr w:rsidR="00974D5D" w:rsidRPr="00974D5D" w:rsidSect="00246FA6">
      <w:headerReference w:type="default" r:id="rId12"/>
      <w:footerReference w:type="default" r:id="rId13"/>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saac Mulolani" w:date="2021-08-11T10:05:00Z" w:initials="IM">
    <w:p w14:paraId="24D466B7" w14:textId="7947C183" w:rsidR="003C5308" w:rsidRDefault="003C5308">
      <w:pPr>
        <w:pStyle w:val="CommentText"/>
      </w:pPr>
      <w:r>
        <w:rPr>
          <w:rStyle w:val="CommentReference"/>
        </w:rPr>
        <w:annotationRef/>
      </w:r>
      <w:r>
        <w:rPr>
          <w:rStyle w:val="CommentReference"/>
        </w:rPr>
        <w:t>Cara suggested adding this question in to the list. There are corresponding changes pointing to the percentage of new content in a large grant that will be added to the OER Program website.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D466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E1F78" w16cex:dateUtc="2021-08-11T15: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66B7" w16cid:durableId="24BE1F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7129B" w14:textId="77777777" w:rsidR="00FA4FDD" w:rsidRDefault="00FA4FDD" w:rsidP="001F0AFB">
      <w:pPr>
        <w:spacing w:after="0" w:line="240" w:lineRule="auto"/>
      </w:pPr>
      <w:r>
        <w:separator/>
      </w:r>
    </w:p>
  </w:endnote>
  <w:endnote w:type="continuationSeparator" w:id="0">
    <w:p w14:paraId="4868D4C9" w14:textId="77777777" w:rsidR="00FA4FDD" w:rsidRDefault="00FA4FDD" w:rsidP="001F0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0418481"/>
      <w:docPartObj>
        <w:docPartGallery w:val="Page Numbers (Bottom of Page)"/>
        <w:docPartUnique/>
      </w:docPartObj>
    </w:sdtPr>
    <w:sdtEndPr>
      <w:rPr>
        <w:noProof/>
      </w:rPr>
    </w:sdtEndPr>
    <w:sdtContent>
      <w:p w14:paraId="312DC0D5" w14:textId="11BA46F1" w:rsidR="001F0AFB" w:rsidRDefault="001F0AFB">
        <w:pPr>
          <w:pStyle w:val="Footer"/>
        </w:pPr>
        <w:r>
          <w:fldChar w:fldCharType="begin"/>
        </w:r>
        <w:r>
          <w:instrText xml:space="preserve"> PAGE   \* MERGEFORMAT </w:instrText>
        </w:r>
        <w:r>
          <w:fldChar w:fldCharType="separate"/>
        </w:r>
        <w:r w:rsidR="00AA7669">
          <w:rPr>
            <w:noProof/>
          </w:rPr>
          <w:t>4</w:t>
        </w:r>
        <w:r>
          <w:rPr>
            <w:noProof/>
          </w:rPr>
          <w:fldChar w:fldCharType="end"/>
        </w:r>
        <w:r>
          <w:rPr>
            <w:noProof/>
          </w:rPr>
          <w:t xml:space="preserve">          </w:t>
        </w:r>
        <w:bookmarkStart w:id="11" w:name="_Hlk73461445"/>
        <w:r>
          <w:rPr>
            <w:noProof/>
            <w:lang w:eastAsia="en-CA"/>
          </w:rPr>
          <w:drawing>
            <wp:inline distT="114300" distB="114300" distL="114300" distR="114300" wp14:anchorId="324036DC" wp14:editId="64856F4F">
              <wp:extent cx="642938" cy="2301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2938" cy="230188"/>
                      </a:xfrm>
                      <a:prstGeom prst="rect">
                        <a:avLst/>
                      </a:prstGeom>
                      <a:ln/>
                    </pic:spPr>
                  </pic:pic>
                </a:graphicData>
              </a:graphic>
            </wp:inline>
          </w:drawing>
        </w:r>
        <w:r>
          <w:rPr>
            <w:rFonts w:ascii="Calibri" w:eastAsia="Calibri" w:hAnsi="Calibri" w:cs="Calibri"/>
            <w:color w:val="464646"/>
            <w:sz w:val="20"/>
            <w:szCs w:val="20"/>
            <w:highlight w:val="white"/>
          </w:rPr>
          <w:t xml:space="preserve">This work is licensed under a </w:t>
        </w:r>
        <w:hyperlink r:id="rId2">
          <w:r>
            <w:rPr>
              <w:rFonts w:ascii="Calibri" w:eastAsia="Calibri" w:hAnsi="Calibri" w:cs="Calibri"/>
              <w:color w:val="049CCF"/>
              <w:sz w:val="20"/>
              <w:szCs w:val="20"/>
              <w:highlight w:val="white"/>
              <w:u w:val="single"/>
            </w:rPr>
            <w:t>Creative Commons Attribution 4.0 International License</w:t>
          </w:r>
        </w:hyperlink>
      </w:p>
    </w:sdtContent>
  </w:sdt>
  <w:bookmarkEnd w:id="11" w:displacedByCustomXml="prev"/>
  <w:p w14:paraId="6C7D6FA0" w14:textId="77777777" w:rsidR="001F0AFB" w:rsidRDefault="001F0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9A04D" w14:textId="77777777" w:rsidR="00FA4FDD" w:rsidRDefault="00FA4FDD" w:rsidP="001F0AFB">
      <w:pPr>
        <w:spacing w:after="0" w:line="240" w:lineRule="auto"/>
      </w:pPr>
      <w:r>
        <w:separator/>
      </w:r>
    </w:p>
  </w:footnote>
  <w:footnote w:type="continuationSeparator" w:id="0">
    <w:p w14:paraId="4F7F8EF3" w14:textId="77777777" w:rsidR="00FA4FDD" w:rsidRDefault="00FA4FDD" w:rsidP="001F0AFB">
      <w:pPr>
        <w:spacing w:after="0" w:line="240" w:lineRule="auto"/>
      </w:pPr>
      <w:r>
        <w:continuationSeparator/>
      </w:r>
    </w:p>
  </w:footnote>
  <w:footnote w:id="1">
    <w:p w14:paraId="286BBBF7" w14:textId="2B5328EC" w:rsidR="00552770" w:rsidRPr="00552770" w:rsidRDefault="00552770" w:rsidP="00552770">
      <w:pPr>
        <w:spacing w:after="0"/>
        <w:rPr>
          <w:rFonts w:ascii="Segoe UI" w:eastAsia="Times New Roman" w:hAnsi="Segoe UI" w:cs="Segoe UI"/>
          <w:sz w:val="20"/>
          <w:szCs w:val="20"/>
          <w:lang w:eastAsia="en-CA"/>
        </w:rPr>
      </w:pPr>
      <w:r>
        <w:rPr>
          <w:rStyle w:val="FootnoteReference"/>
        </w:rPr>
        <w:footnoteRef/>
      </w:r>
      <w:r>
        <w:t xml:space="preserve"> </w:t>
      </w:r>
      <w:r w:rsidRPr="00552770">
        <w:rPr>
          <w:rFonts w:ascii="Segoe UI" w:eastAsia="Times New Roman" w:hAnsi="Segoe UI" w:cs="Segoe UI"/>
          <w:b/>
          <w:bCs/>
          <w:sz w:val="20"/>
          <w:szCs w:val="20"/>
          <w:lang w:eastAsia="en-CA"/>
        </w:rPr>
        <w:t> Hourly Pay                 Holiday Pay PLUS Statutory Holiday Pay</w:t>
      </w:r>
      <w:r>
        <w:rPr>
          <w:rFonts w:ascii="Segoe UI" w:eastAsia="Times New Roman" w:hAnsi="Segoe UI" w:cs="Segoe UI"/>
          <w:b/>
          <w:bCs/>
          <w:sz w:val="20"/>
          <w:szCs w:val="20"/>
          <w:lang w:eastAsia="en-CA"/>
        </w:rPr>
        <w:t xml:space="preserve"> </w:t>
      </w:r>
      <w:proofErr w:type="gramStart"/>
      <w:r>
        <w:rPr>
          <w:rFonts w:ascii="Segoe UI" w:eastAsia="Times New Roman" w:hAnsi="Segoe UI" w:cs="Segoe UI"/>
          <w:b/>
          <w:bCs/>
          <w:sz w:val="20"/>
          <w:szCs w:val="20"/>
          <w:lang w:eastAsia="en-CA"/>
        </w:rPr>
        <w:t>plus</w:t>
      </w:r>
      <w:proofErr w:type="gramEnd"/>
      <w:r>
        <w:rPr>
          <w:rFonts w:ascii="Segoe UI" w:eastAsia="Times New Roman" w:hAnsi="Segoe UI" w:cs="Segoe UI"/>
          <w:b/>
          <w:bCs/>
          <w:sz w:val="20"/>
          <w:szCs w:val="20"/>
          <w:lang w:eastAsia="en-CA"/>
        </w:rPr>
        <w:t xml:space="preserve"> Statutory Holiday Pay 2021 </w:t>
      </w:r>
    </w:p>
    <w:p w14:paraId="4816C826" w14:textId="77777777" w:rsidR="00552770" w:rsidRPr="00552770" w:rsidRDefault="00552770" w:rsidP="00552770">
      <w:pPr>
        <w:spacing w:after="0" w:line="240" w:lineRule="auto"/>
        <w:rPr>
          <w:rFonts w:ascii="Segoe UI" w:eastAsia="Times New Roman" w:hAnsi="Segoe UI" w:cs="Segoe UI"/>
          <w:sz w:val="20"/>
          <w:szCs w:val="20"/>
          <w:lang w:eastAsia="en-CA"/>
        </w:rPr>
      </w:pPr>
      <w:r w:rsidRPr="00552770">
        <w:rPr>
          <w:rFonts w:ascii="Segoe UI" w:eastAsia="Times New Roman" w:hAnsi="Segoe UI" w:cs="Segoe UI"/>
          <w:sz w:val="20"/>
          <w:szCs w:val="20"/>
          <w:lang w:eastAsia="en-CA"/>
        </w:rPr>
        <w:t>PHD                                 $20.96                          $23.70 (4 weeks holiday pay)</w:t>
      </w:r>
    </w:p>
    <w:p w14:paraId="2D093658" w14:textId="77777777" w:rsidR="00552770" w:rsidRPr="00552770" w:rsidRDefault="00552770" w:rsidP="00552770">
      <w:pPr>
        <w:spacing w:after="0" w:line="240" w:lineRule="auto"/>
        <w:rPr>
          <w:rFonts w:ascii="Segoe UI" w:eastAsia="Times New Roman" w:hAnsi="Segoe UI" w:cs="Segoe UI"/>
          <w:sz w:val="20"/>
          <w:szCs w:val="20"/>
          <w:lang w:eastAsia="en-CA"/>
        </w:rPr>
      </w:pPr>
      <w:r w:rsidRPr="00552770">
        <w:rPr>
          <w:rFonts w:ascii="Segoe UI" w:eastAsia="Times New Roman" w:hAnsi="Segoe UI" w:cs="Segoe UI"/>
          <w:sz w:val="20"/>
          <w:szCs w:val="20"/>
          <w:lang w:eastAsia="en-CA"/>
        </w:rPr>
        <w:t>Masters                            $19.98                          $22.59 (4 weeks holiday pay)</w:t>
      </w:r>
    </w:p>
    <w:p w14:paraId="55768DF5" w14:textId="77777777" w:rsidR="00552770" w:rsidRPr="00552770" w:rsidRDefault="00552770" w:rsidP="00552770">
      <w:pPr>
        <w:spacing w:after="0" w:line="240" w:lineRule="auto"/>
        <w:rPr>
          <w:rFonts w:ascii="Segoe UI" w:eastAsia="Times New Roman" w:hAnsi="Segoe UI" w:cs="Segoe UI"/>
          <w:sz w:val="20"/>
          <w:szCs w:val="20"/>
          <w:lang w:eastAsia="en-CA"/>
        </w:rPr>
      </w:pPr>
      <w:r w:rsidRPr="00552770">
        <w:rPr>
          <w:rFonts w:ascii="Segoe UI" w:eastAsia="Times New Roman" w:hAnsi="Segoe UI" w:cs="Segoe UI"/>
          <w:sz w:val="20"/>
          <w:szCs w:val="20"/>
          <w:lang w:eastAsia="en-CA"/>
        </w:rPr>
        <w:t>4th Year                           $17.56                          $19.50 (3 weeks holiday pay)</w:t>
      </w:r>
    </w:p>
    <w:p w14:paraId="4030CE7D" w14:textId="77777777" w:rsidR="00552770" w:rsidRPr="00552770" w:rsidRDefault="00552770" w:rsidP="00552770">
      <w:pPr>
        <w:spacing w:after="60" w:line="240" w:lineRule="auto"/>
        <w:rPr>
          <w:rFonts w:ascii="Segoe UI" w:eastAsia="Times New Roman" w:hAnsi="Segoe UI" w:cs="Segoe UI"/>
          <w:sz w:val="20"/>
          <w:szCs w:val="20"/>
          <w:lang w:eastAsia="en-CA"/>
        </w:rPr>
      </w:pPr>
      <w:r w:rsidRPr="00552770">
        <w:rPr>
          <w:rFonts w:ascii="Segoe UI" w:eastAsia="Times New Roman" w:hAnsi="Segoe UI" w:cs="Segoe UI"/>
          <w:sz w:val="20"/>
          <w:szCs w:val="20"/>
          <w:lang w:eastAsia="en-CA"/>
        </w:rPr>
        <w:t>1st Year to 3rd Year         $14.39                          $15.98 (3 weeks holiday pay)</w:t>
      </w:r>
    </w:p>
    <w:p w14:paraId="1AE1D9AD" w14:textId="77EA6EF6" w:rsidR="00552770" w:rsidRPr="002442A6" w:rsidRDefault="0055277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CA31" w14:textId="77777777" w:rsidR="00896010" w:rsidRDefault="001F0AFB">
    <w:pPr>
      <w:pStyle w:val="Header"/>
      <w:rPr>
        <w:ins w:id="10" w:author="Nilgun Onder" w:date="2021-10-11T21:12:00Z"/>
        <w:rFonts w:ascii="Times New Roman" w:hAnsi="Times New Roman" w:cs="Times New Roman"/>
        <w:sz w:val="24"/>
        <w:szCs w:val="24"/>
      </w:rPr>
    </w:pPr>
    <w:r w:rsidRPr="001F0AFB">
      <w:rPr>
        <w:rFonts w:ascii="Times New Roman" w:hAnsi="Times New Roman" w:cs="Times New Roman"/>
        <w:sz w:val="24"/>
        <w:szCs w:val="24"/>
      </w:rPr>
      <w:t>CTL</w:t>
    </w:r>
    <w:r>
      <w:rPr>
        <w:rFonts w:ascii="Times New Roman" w:hAnsi="Times New Roman" w:cs="Times New Roman"/>
        <w:sz w:val="24"/>
        <w:szCs w:val="24"/>
      </w:rPr>
      <w:t>, University of Regina</w:t>
    </w:r>
    <w:r w:rsidRPr="001F0AFB">
      <w:rPr>
        <w:rFonts w:ascii="Times New Roman" w:hAnsi="Times New Roman" w:cs="Times New Roman"/>
        <w:sz w:val="24"/>
        <w:szCs w:val="24"/>
      </w:rPr>
      <w:ptab w:relativeTo="margin" w:alignment="center" w:leader="none"/>
    </w:r>
    <w:r w:rsidRPr="001F0AFB">
      <w:rPr>
        <w:rFonts w:ascii="Times New Roman" w:hAnsi="Times New Roman" w:cs="Times New Roman"/>
        <w:sz w:val="24"/>
        <w:szCs w:val="24"/>
      </w:rPr>
      <w:ptab w:relativeTo="margin" w:alignment="right" w:leader="none"/>
    </w:r>
    <w:r w:rsidRPr="001F0AFB">
      <w:rPr>
        <w:rFonts w:ascii="Times New Roman" w:hAnsi="Times New Roman" w:cs="Times New Roman"/>
        <w:sz w:val="24"/>
        <w:szCs w:val="24"/>
      </w:rPr>
      <w:t>OER Publ</w:t>
    </w:r>
    <w:r w:rsidR="00896010">
      <w:rPr>
        <w:rFonts w:ascii="Times New Roman" w:hAnsi="Times New Roman" w:cs="Times New Roman"/>
        <w:sz w:val="24"/>
        <w:szCs w:val="24"/>
      </w:rPr>
      <w:t>ishing Program application form</w:t>
    </w:r>
  </w:p>
  <w:p w14:paraId="21DDE86E" w14:textId="40DBA121" w:rsidR="001F0AFB" w:rsidRPr="001F0AFB" w:rsidRDefault="001F0AFB">
    <w:pPr>
      <w:pStyle w:val="Header"/>
      <w:rPr>
        <w:rFonts w:ascii="Times New Roman" w:hAnsi="Times New Roman" w:cs="Times New Roman"/>
        <w:sz w:val="24"/>
        <w:szCs w:val="24"/>
      </w:rPr>
    </w:pPr>
    <w:r w:rsidRPr="001F0AFB">
      <w:rPr>
        <w:rFonts w:ascii="Times New Roman" w:hAnsi="Times New Roman" w:cs="Times New Roman"/>
        <w:sz w:val="24"/>
        <w:szCs w:val="24"/>
      </w:rPr>
      <w:t xml:space="preserve"> 2021</w:t>
    </w:r>
    <w:r w:rsidR="00896010">
      <w:rPr>
        <w:rFonts w:ascii="Times New Roman" w:hAnsi="Times New Roman" w:cs="Times New Roman"/>
        <w:sz w:val="24"/>
        <w:szCs w:val="24"/>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1EA1"/>
    <w:multiLevelType w:val="hybridMultilevel"/>
    <w:tmpl w:val="5D10AD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7955C50"/>
    <w:multiLevelType w:val="hybridMultilevel"/>
    <w:tmpl w:val="783CF4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CA55ECB"/>
    <w:multiLevelType w:val="multilevel"/>
    <w:tmpl w:val="A6E63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36D1818"/>
    <w:multiLevelType w:val="hybridMultilevel"/>
    <w:tmpl w:val="72A472EE"/>
    <w:lvl w:ilvl="0" w:tplc="10090015">
      <w:start w:val="1"/>
      <w:numFmt w:val="upp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38334870"/>
    <w:multiLevelType w:val="hybridMultilevel"/>
    <w:tmpl w:val="042699D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FE6293E"/>
    <w:multiLevelType w:val="multilevel"/>
    <w:tmpl w:val="CE7C1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D71158"/>
    <w:multiLevelType w:val="hybridMultilevel"/>
    <w:tmpl w:val="320EC3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6C92F00"/>
    <w:multiLevelType w:val="hybridMultilevel"/>
    <w:tmpl w:val="A2F62C92"/>
    <w:lvl w:ilvl="0" w:tplc="F39C62FA">
      <w:start w:val="1"/>
      <w:numFmt w:val="decimal"/>
      <w:lvlText w:val="%1."/>
      <w:lvlJc w:val="left"/>
      <w:pPr>
        <w:ind w:left="785"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88E0662"/>
    <w:multiLevelType w:val="hybridMultilevel"/>
    <w:tmpl w:val="360CE51C"/>
    <w:lvl w:ilvl="0" w:tplc="1BCA633E">
      <w:numFmt w:val="decimal"/>
      <w:lvlText w:val="%1."/>
      <w:lvlJc w:val="left"/>
      <w:pPr>
        <w:ind w:left="785"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8EF0062"/>
    <w:multiLevelType w:val="hybridMultilevel"/>
    <w:tmpl w:val="D3982C52"/>
    <w:lvl w:ilvl="0" w:tplc="AC6C4536">
      <w:start w:val="3"/>
      <w:numFmt w:val="decimal"/>
      <w:lvlText w:val="%1."/>
      <w:lvlJc w:val="left"/>
      <w:pPr>
        <w:ind w:left="785"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4875DF0"/>
    <w:multiLevelType w:val="hybridMultilevel"/>
    <w:tmpl w:val="360CE51C"/>
    <w:lvl w:ilvl="0" w:tplc="1BCA633E">
      <w:numFmt w:val="decimal"/>
      <w:lvlText w:val="%1."/>
      <w:lvlJc w:val="left"/>
      <w:pPr>
        <w:ind w:left="785"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D9005E8"/>
    <w:multiLevelType w:val="hybridMultilevel"/>
    <w:tmpl w:val="7882AA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CAA4871"/>
    <w:multiLevelType w:val="multilevel"/>
    <w:tmpl w:val="C00E6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D642C5B"/>
    <w:multiLevelType w:val="hybridMultilevel"/>
    <w:tmpl w:val="3DDA610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13"/>
  </w:num>
  <w:num w:numId="5">
    <w:abstractNumId w:val="1"/>
  </w:num>
  <w:num w:numId="6">
    <w:abstractNumId w:val="2"/>
  </w:num>
  <w:num w:numId="7">
    <w:abstractNumId w:val="5"/>
  </w:num>
  <w:num w:numId="8">
    <w:abstractNumId w:val="12"/>
  </w:num>
  <w:num w:numId="9">
    <w:abstractNumId w:val="0"/>
  </w:num>
  <w:num w:numId="10">
    <w:abstractNumId w:val="4"/>
  </w:num>
  <w:num w:numId="11">
    <w:abstractNumId w:val="8"/>
  </w:num>
  <w:num w:numId="12">
    <w:abstractNumId w:val="10"/>
  </w:num>
  <w:num w:numId="13">
    <w:abstractNumId w:val="9"/>
  </w:num>
  <w:num w:numId="1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ac Mulolani">
    <w15:presenceInfo w15:providerId="Windows Live" w15:userId="973c5cf50282530c"/>
  </w15:person>
  <w15:person w15:author="Nilgun Onder">
    <w15:presenceInfo w15:providerId="None" w15:userId="Nilgun On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AFB"/>
    <w:rsid w:val="00000E21"/>
    <w:rsid w:val="00023D90"/>
    <w:rsid w:val="00053184"/>
    <w:rsid w:val="000C6254"/>
    <w:rsid w:val="000E21C6"/>
    <w:rsid w:val="00100482"/>
    <w:rsid w:val="00100A53"/>
    <w:rsid w:val="00120B89"/>
    <w:rsid w:val="00145007"/>
    <w:rsid w:val="0017387A"/>
    <w:rsid w:val="0019223F"/>
    <w:rsid w:val="001D7A45"/>
    <w:rsid w:val="001E7D89"/>
    <w:rsid w:val="001F0AFB"/>
    <w:rsid w:val="002412E3"/>
    <w:rsid w:val="002442A6"/>
    <w:rsid w:val="00246FA6"/>
    <w:rsid w:val="00253FBF"/>
    <w:rsid w:val="00304FBB"/>
    <w:rsid w:val="00342CD1"/>
    <w:rsid w:val="00394D6F"/>
    <w:rsid w:val="003B0EA3"/>
    <w:rsid w:val="003C5308"/>
    <w:rsid w:val="003E7852"/>
    <w:rsid w:val="00452254"/>
    <w:rsid w:val="00466554"/>
    <w:rsid w:val="00474533"/>
    <w:rsid w:val="00496E77"/>
    <w:rsid w:val="004E05AC"/>
    <w:rsid w:val="004E621B"/>
    <w:rsid w:val="004F54B0"/>
    <w:rsid w:val="00552315"/>
    <w:rsid w:val="00552770"/>
    <w:rsid w:val="00564D1D"/>
    <w:rsid w:val="005E40FD"/>
    <w:rsid w:val="00606711"/>
    <w:rsid w:val="00623AB5"/>
    <w:rsid w:val="00623F3F"/>
    <w:rsid w:val="006322FA"/>
    <w:rsid w:val="00643C71"/>
    <w:rsid w:val="006449AB"/>
    <w:rsid w:val="00680DA0"/>
    <w:rsid w:val="006E7661"/>
    <w:rsid w:val="006E7B42"/>
    <w:rsid w:val="006E7FF5"/>
    <w:rsid w:val="00742C34"/>
    <w:rsid w:val="00751D32"/>
    <w:rsid w:val="00752CA7"/>
    <w:rsid w:val="007546CC"/>
    <w:rsid w:val="00764828"/>
    <w:rsid w:val="007C01AC"/>
    <w:rsid w:val="007C23E6"/>
    <w:rsid w:val="007E6AA4"/>
    <w:rsid w:val="00830A14"/>
    <w:rsid w:val="0086779D"/>
    <w:rsid w:val="00896010"/>
    <w:rsid w:val="00896FCF"/>
    <w:rsid w:val="008F2F19"/>
    <w:rsid w:val="00901ED3"/>
    <w:rsid w:val="00926C94"/>
    <w:rsid w:val="00963862"/>
    <w:rsid w:val="00974D5D"/>
    <w:rsid w:val="009E781E"/>
    <w:rsid w:val="00A325EE"/>
    <w:rsid w:val="00A954B3"/>
    <w:rsid w:val="00AA7669"/>
    <w:rsid w:val="00AA7D25"/>
    <w:rsid w:val="00AC745F"/>
    <w:rsid w:val="00AC7704"/>
    <w:rsid w:val="00AF500B"/>
    <w:rsid w:val="00B11C7D"/>
    <w:rsid w:val="00B46AB8"/>
    <w:rsid w:val="00B72B22"/>
    <w:rsid w:val="00B76CDE"/>
    <w:rsid w:val="00BE72AE"/>
    <w:rsid w:val="00C14ABF"/>
    <w:rsid w:val="00C3494B"/>
    <w:rsid w:val="00C70806"/>
    <w:rsid w:val="00CA0C35"/>
    <w:rsid w:val="00CE46E0"/>
    <w:rsid w:val="00CE6853"/>
    <w:rsid w:val="00D96E69"/>
    <w:rsid w:val="00DA3ADC"/>
    <w:rsid w:val="00E230B1"/>
    <w:rsid w:val="00E90C0E"/>
    <w:rsid w:val="00EB61E6"/>
    <w:rsid w:val="00EC048D"/>
    <w:rsid w:val="00EC5DD6"/>
    <w:rsid w:val="00F1725D"/>
    <w:rsid w:val="00F47736"/>
    <w:rsid w:val="00F555FB"/>
    <w:rsid w:val="00FA45D4"/>
    <w:rsid w:val="00FA4FDD"/>
    <w:rsid w:val="00FB5D57"/>
    <w:rsid w:val="00FC44AC"/>
    <w:rsid w:val="00FE4D51"/>
    <w:rsid w:val="00FF13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81BE1"/>
  <w15:chartTrackingRefBased/>
  <w15:docId w15:val="{42B0BD30-CBBA-4BE3-A1C5-22ACC4B02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72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4E05AC"/>
    <w:pPr>
      <w:keepNext/>
      <w:keepLines/>
      <w:spacing w:before="320" w:after="80" w:line="276" w:lineRule="auto"/>
      <w:outlineLvl w:val="2"/>
    </w:pPr>
    <w:rPr>
      <w:rFonts w:ascii="Arial" w:eastAsia="Arial" w:hAnsi="Arial" w:cs="Arial"/>
      <w:color w:val="434343"/>
      <w:sz w:val="28"/>
      <w:szCs w:val="28"/>
      <w:lang w:val="en" w:eastAsia="en-CA"/>
    </w:rPr>
  </w:style>
  <w:style w:type="paragraph" w:styleId="Heading4">
    <w:name w:val="heading 4"/>
    <w:basedOn w:val="Normal"/>
    <w:next w:val="Normal"/>
    <w:link w:val="Heading4Char"/>
    <w:uiPriority w:val="9"/>
    <w:semiHidden/>
    <w:unhideWhenUsed/>
    <w:qFormat/>
    <w:rsid w:val="004E05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AFB"/>
  </w:style>
  <w:style w:type="paragraph" w:styleId="Footer">
    <w:name w:val="footer"/>
    <w:basedOn w:val="Normal"/>
    <w:link w:val="FooterChar"/>
    <w:uiPriority w:val="99"/>
    <w:unhideWhenUsed/>
    <w:rsid w:val="001F0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AFB"/>
  </w:style>
  <w:style w:type="paragraph" w:styleId="ListParagraph">
    <w:name w:val="List Paragraph"/>
    <w:basedOn w:val="Normal"/>
    <w:uiPriority w:val="34"/>
    <w:qFormat/>
    <w:rsid w:val="00896FCF"/>
    <w:pPr>
      <w:ind w:left="720"/>
      <w:contextualSpacing/>
    </w:pPr>
  </w:style>
  <w:style w:type="table" w:styleId="TableGrid">
    <w:name w:val="Table Grid"/>
    <w:basedOn w:val="TableNormal"/>
    <w:uiPriority w:val="59"/>
    <w:rsid w:val="00B11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E05AC"/>
    <w:rPr>
      <w:rFonts w:ascii="Arial" w:eastAsia="Arial" w:hAnsi="Arial" w:cs="Arial"/>
      <w:color w:val="434343"/>
      <w:sz w:val="28"/>
      <w:szCs w:val="28"/>
      <w:lang w:val="en" w:eastAsia="en-CA"/>
    </w:rPr>
  </w:style>
  <w:style w:type="character" w:customStyle="1" w:styleId="Heading4Char">
    <w:name w:val="Heading 4 Char"/>
    <w:basedOn w:val="DefaultParagraphFont"/>
    <w:link w:val="Heading4"/>
    <w:uiPriority w:val="9"/>
    <w:semiHidden/>
    <w:rsid w:val="004E05AC"/>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F1725D"/>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AC745F"/>
    <w:rPr>
      <w:sz w:val="16"/>
      <w:szCs w:val="16"/>
    </w:rPr>
  </w:style>
  <w:style w:type="paragraph" w:styleId="CommentText">
    <w:name w:val="annotation text"/>
    <w:basedOn w:val="Normal"/>
    <w:link w:val="CommentTextChar"/>
    <w:uiPriority w:val="99"/>
    <w:semiHidden/>
    <w:unhideWhenUsed/>
    <w:rsid w:val="00AC745F"/>
    <w:pPr>
      <w:spacing w:line="240" w:lineRule="auto"/>
    </w:pPr>
    <w:rPr>
      <w:sz w:val="20"/>
      <w:szCs w:val="20"/>
    </w:rPr>
  </w:style>
  <w:style w:type="character" w:customStyle="1" w:styleId="CommentTextChar">
    <w:name w:val="Comment Text Char"/>
    <w:basedOn w:val="DefaultParagraphFont"/>
    <w:link w:val="CommentText"/>
    <w:uiPriority w:val="99"/>
    <w:semiHidden/>
    <w:rsid w:val="00AC745F"/>
    <w:rPr>
      <w:sz w:val="20"/>
      <w:szCs w:val="20"/>
    </w:rPr>
  </w:style>
  <w:style w:type="paragraph" w:styleId="CommentSubject">
    <w:name w:val="annotation subject"/>
    <w:basedOn w:val="CommentText"/>
    <w:next w:val="CommentText"/>
    <w:link w:val="CommentSubjectChar"/>
    <w:uiPriority w:val="99"/>
    <w:semiHidden/>
    <w:unhideWhenUsed/>
    <w:rsid w:val="00AC745F"/>
    <w:rPr>
      <w:b/>
      <w:bCs/>
    </w:rPr>
  </w:style>
  <w:style w:type="character" w:customStyle="1" w:styleId="CommentSubjectChar">
    <w:name w:val="Comment Subject Char"/>
    <w:basedOn w:val="CommentTextChar"/>
    <w:link w:val="CommentSubject"/>
    <w:uiPriority w:val="99"/>
    <w:semiHidden/>
    <w:rsid w:val="00AC745F"/>
    <w:rPr>
      <w:b/>
      <w:bCs/>
      <w:sz w:val="20"/>
      <w:szCs w:val="20"/>
    </w:rPr>
  </w:style>
  <w:style w:type="paragraph" w:styleId="BalloonText">
    <w:name w:val="Balloon Text"/>
    <w:basedOn w:val="Normal"/>
    <w:link w:val="BalloonTextChar"/>
    <w:uiPriority w:val="99"/>
    <w:semiHidden/>
    <w:unhideWhenUsed/>
    <w:rsid w:val="00AC7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45F"/>
    <w:rPr>
      <w:rFonts w:ascii="Segoe UI" w:hAnsi="Segoe UI" w:cs="Segoe UI"/>
      <w:sz w:val="18"/>
      <w:szCs w:val="18"/>
    </w:rPr>
  </w:style>
  <w:style w:type="paragraph" w:styleId="FootnoteText">
    <w:name w:val="footnote text"/>
    <w:basedOn w:val="Normal"/>
    <w:link w:val="FootnoteTextChar"/>
    <w:uiPriority w:val="99"/>
    <w:semiHidden/>
    <w:unhideWhenUsed/>
    <w:rsid w:val="005527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2770"/>
    <w:rPr>
      <w:sz w:val="20"/>
      <w:szCs w:val="20"/>
    </w:rPr>
  </w:style>
  <w:style w:type="character" w:styleId="FootnoteReference">
    <w:name w:val="footnote reference"/>
    <w:basedOn w:val="DefaultParagraphFont"/>
    <w:uiPriority w:val="99"/>
    <w:semiHidden/>
    <w:unhideWhenUsed/>
    <w:rsid w:val="00552770"/>
    <w:rPr>
      <w:vertAlign w:val="superscript"/>
    </w:rPr>
  </w:style>
  <w:style w:type="character" w:styleId="Strong">
    <w:name w:val="Strong"/>
    <w:basedOn w:val="DefaultParagraphFont"/>
    <w:uiPriority w:val="22"/>
    <w:qFormat/>
    <w:rsid w:val="005527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66114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19966938">
          <w:marLeft w:val="0"/>
          <w:marRight w:val="0"/>
          <w:marTop w:val="0"/>
          <w:marBottom w:val="0"/>
          <w:divBdr>
            <w:top w:val="none" w:sz="0" w:space="0" w:color="auto"/>
            <w:left w:val="none" w:sz="0" w:space="0" w:color="auto"/>
            <w:bottom w:val="none" w:sz="0" w:space="0" w:color="auto"/>
            <w:right w:val="none" w:sz="0" w:space="0" w:color="auto"/>
          </w:divBdr>
          <w:divsChild>
            <w:div w:id="2102022542">
              <w:marLeft w:val="0"/>
              <w:marRight w:val="0"/>
              <w:marTop w:val="0"/>
              <w:marBottom w:val="0"/>
              <w:divBdr>
                <w:top w:val="none" w:sz="0" w:space="0" w:color="auto"/>
                <w:left w:val="none" w:sz="0" w:space="0" w:color="auto"/>
                <w:bottom w:val="none" w:sz="0" w:space="0" w:color="auto"/>
                <w:right w:val="none" w:sz="0" w:space="0" w:color="auto"/>
              </w:divBdr>
              <w:divsChild>
                <w:div w:id="1255669849">
                  <w:marLeft w:val="0"/>
                  <w:marRight w:val="0"/>
                  <w:marTop w:val="0"/>
                  <w:marBottom w:val="0"/>
                  <w:divBdr>
                    <w:top w:val="none" w:sz="0" w:space="0" w:color="auto"/>
                    <w:left w:val="none" w:sz="0" w:space="0" w:color="auto"/>
                    <w:bottom w:val="none" w:sz="0" w:space="0" w:color="auto"/>
                    <w:right w:val="none" w:sz="0" w:space="0" w:color="auto"/>
                  </w:divBdr>
                </w:div>
                <w:div w:id="1276324878">
                  <w:marLeft w:val="0"/>
                  <w:marRight w:val="0"/>
                  <w:marTop w:val="0"/>
                  <w:marBottom w:val="0"/>
                  <w:divBdr>
                    <w:top w:val="none" w:sz="0" w:space="0" w:color="auto"/>
                    <w:left w:val="none" w:sz="0" w:space="0" w:color="auto"/>
                    <w:bottom w:val="none" w:sz="0" w:space="0" w:color="auto"/>
                    <w:right w:val="none" w:sz="0" w:space="0" w:color="auto"/>
                  </w:divBdr>
                </w:div>
                <w:div w:id="537201785">
                  <w:marLeft w:val="0"/>
                  <w:marRight w:val="0"/>
                  <w:marTop w:val="0"/>
                  <w:marBottom w:val="0"/>
                  <w:divBdr>
                    <w:top w:val="none" w:sz="0" w:space="0" w:color="auto"/>
                    <w:left w:val="none" w:sz="0" w:space="0" w:color="auto"/>
                    <w:bottom w:val="none" w:sz="0" w:space="0" w:color="auto"/>
                    <w:right w:val="none" w:sz="0" w:space="0" w:color="auto"/>
                  </w:divBdr>
                </w:div>
              </w:divsChild>
            </w:div>
            <w:div w:id="17016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14DA1-1816-4F32-92F4-9CEE5928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1728</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mulolani</dc:creator>
  <cp:keywords/>
  <dc:description/>
  <cp:lastModifiedBy>Isaac Mulolani</cp:lastModifiedBy>
  <cp:revision>2</cp:revision>
  <dcterms:created xsi:type="dcterms:W3CDTF">2021-10-15T14:28:00Z</dcterms:created>
  <dcterms:modified xsi:type="dcterms:W3CDTF">2021-10-15T14:28:00Z</dcterms:modified>
</cp:coreProperties>
</file>